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CE9B" w14:textId="74707D04" w:rsidR="009E4711" w:rsidRDefault="00387ED6" w:rsidP="00CF57D4">
      <w:pPr>
        <w:spacing w:after="0" w:line="240" w:lineRule="auto"/>
        <w:jc w:val="right"/>
        <w:rPr>
          <w:rFonts w:ascii="Times New Roman" w:hAnsi="Times New Roman" w:cs="Times New Roman"/>
          <w:sz w:val="24"/>
          <w:szCs w:val="24"/>
        </w:rPr>
      </w:pPr>
      <w:r w:rsidRPr="00CF57D4">
        <w:rPr>
          <w:rFonts w:ascii="Times New Roman" w:hAnsi="Times New Roman" w:cs="Times New Roman"/>
          <w:sz w:val="24"/>
          <w:szCs w:val="24"/>
        </w:rPr>
        <w:t>EELNÕU</w:t>
      </w:r>
    </w:p>
    <w:p w14:paraId="1A78F519" w14:textId="5B73B726" w:rsidR="003E50CA" w:rsidRPr="00CF57D4" w:rsidRDefault="004A63BA" w:rsidP="00CF57D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03</w:t>
      </w:r>
      <w:r w:rsidR="003E50CA">
        <w:rPr>
          <w:rFonts w:ascii="Times New Roman" w:hAnsi="Times New Roman" w:cs="Times New Roman"/>
          <w:sz w:val="24"/>
          <w:szCs w:val="24"/>
        </w:rPr>
        <w:t>.0</w:t>
      </w:r>
      <w:r>
        <w:rPr>
          <w:rFonts w:ascii="Times New Roman" w:hAnsi="Times New Roman" w:cs="Times New Roman"/>
          <w:sz w:val="24"/>
          <w:szCs w:val="24"/>
        </w:rPr>
        <w:t>7</w:t>
      </w:r>
      <w:r w:rsidR="003E50CA">
        <w:rPr>
          <w:rFonts w:ascii="Times New Roman" w:hAnsi="Times New Roman" w:cs="Times New Roman"/>
          <w:sz w:val="24"/>
          <w:szCs w:val="24"/>
        </w:rPr>
        <w:t>.2024</w:t>
      </w:r>
    </w:p>
    <w:p w14:paraId="733463CB" w14:textId="3BE54547" w:rsidR="00387ED6" w:rsidRPr="00CF57D4" w:rsidRDefault="00387ED6" w:rsidP="00CF57D4">
      <w:pPr>
        <w:spacing w:after="0" w:line="240" w:lineRule="auto"/>
        <w:jc w:val="both"/>
        <w:rPr>
          <w:rFonts w:ascii="Times New Roman" w:hAnsi="Times New Roman" w:cs="Times New Roman"/>
          <w:sz w:val="24"/>
          <w:szCs w:val="24"/>
        </w:rPr>
      </w:pPr>
    </w:p>
    <w:p w14:paraId="659F893C" w14:textId="70C71A5F" w:rsidR="00387ED6" w:rsidRPr="00963495" w:rsidRDefault="00387ED6" w:rsidP="00CF57D4">
      <w:pPr>
        <w:spacing w:after="0" w:line="240" w:lineRule="auto"/>
        <w:jc w:val="center"/>
        <w:rPr>
          <w:rFonts w:ascii="Times New Roman" w:hAnsi="Times New Roman" w:cs="Times New Roman"/>
          <w:b/>
          <w:bCs/>
          <w:sz w:val="32"/>
          <w:szCs w:val="32"/>
        </w:rPr>
      </w:pPr>
      <w:r w:rsidRPr="00963495">
        <w:rPr>
          <w:rFonts w:ascii="Times New Roman" w:hAnsi="Times New Roman" w:cs="Times New Roman"/>
          <w:b/>
          <w:bCs/>
          <w:sz w:val="32"/>
          <w:szCs w:val="32"/>
        </w:rPr>
        <w:t xml:space="preserve">Isikut tõendavate </w:t>
      </w:r>
      <w:r w:rsidR="004F77D5" w:rsidRPr="00963495">
        <w:rPr>
          <w:rFonts w:ascii="Times New Roman" w:hAnsi="Times New Roman" w:cs="Times New Roman"/>
          <w:b/>
          <w:bCs/>
          <w:sz w:val="32"/>
          <w:szCs w:val="32"/>
        </w:rPr>
        <w:t>dokumentide seaduse</w:t>
      </w:r>
      <w:r w:rsidR="004A6207" w:rsidRPr="00963495">
        <w:rPr>
          <w:rFonts w:ascii="Times New Roman" w:hAnsi="Times New Roman" w:cs="Times New Roman"/>
          <w:b/>
          <w:bCs/>
          <w:sz w:val="32"/>
          <w:szCs w:val="32"/>
        </w:rPr>
        <w:t xml:space="preserve"> muutmise ja sellega seonduvalt teiste seaduste </w:t>
      </w:r>
      <w:r w:rsidR="004F77D5" w:rsidRPr="00963495">
        <w:rPr>
          <w:rFonts w:ascii="Times New Roman" w:hAnsi="Times New Roman" w:cs="Times New Roman"/>
          <w:b/>
          <w:bCs/>
          <w:sz w:val="32"/>
          <w:szCs w:val="32"/>
        </w:rPr>
        <w:t>muutmise seadus</w:t>
      </w:r>
    </w:p>
    <w:p w14:paraId="5C2A3F0A" w14:textId="77777777" w:rsidR="001A2110" w:rsidRPr="00CF57D4" w:rsidRDefault="001A2110" w:rsidP="00CF57D4">
      <w:pPr>
        <w:spacing w:after="0" w:line="240" w:lineRule="auto"/>
        <w:jc w:val="both"/>
        <w:rPr>
          <w:rFonts w:ascii="Times New Roman" w:hAnsi="Times New Roman" w:cs="Times New Roman"/>
          <w:b/>
          <w:bCs/>
          <w:sz w:val="24"/>
          <w:szCs w:val="24"/>
        </w:rPr>
      </w:pPr>
    </w:p>
    <w:p w14:paraId="24B79858" w14:textId="2C0BCFA9" w:rsidR="004F77D5" w:rsidRPr="00CF57D4" w:rsidRDefault="004F77D5"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t>§ 1. Isikut tõendavate dokumentide seaduse muutmine</w:t>
      </w:r>
    </w:p>
    <w:p w14:paraId="1A3CBD04" w14:textId="77777777" w:rsidR="00CF57D4" w:rsidRDefault="00CF57D4" w:rsidP="00CF57D4">
      <w:pPr>
        <w:spacing w:after="0" w:line="240" w:lineRule="auto"/>
        <w:jc w:val="both"/>
        <w:rPr>
          <w:rFonts w:ascii="Times New Roman" w:hAnsi="Times New Roman" w:cs="Times New Roman"/>
          <w:sz w:val="24"/>
          <w:szCs w:val="24"/>
        </w:rPr>
      </w:pPr>
    </w:p>
    <w:p w14:paraId="3734FDA6" w14:textId="4A249754" w:rsidR="004F77D5"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Isikut tõendavate dokumentide seaduses tehakse järgnevad muudatused:</w:t>
      </w:r>
    </w:p>
    <w:p w14:paraId="5CF0D859" w14:textId="77777777" w:rsidR="00CF57D4" w:rsidRDefault="00CF57D4" w:rsidP="00CF57D4">
      <w:pPr>
        <w:spacing w:after="0" w:line="240" w:lineRule="auto"/>
        <w:jc w:val="both"/>
        <w:rPr>
          <w:rFonts w:ascii="Times New Roman" w:hAnsi="Times New Roman" w:cs="Times New Roman"/>
          <w:b/>
          <w:bCs/>
          <w:sz w:val="24"/>
          <w:szCs w:val="24"/>
        </w:rPr>
      </w:pPr>
    </w:p>
    <w:p w14:paraId="109AFE6A" w14:textId="65206DED" w:rsidR="001A2110"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paragrahvi</w:t>
      </w:r>
      <w:r w:rsidR="00823878">
        <w:rPr>
          <w:rFonts w:ascii="Times New Roman" w:hAnsi="Times New Roman" w:cs="Times New Roman"/>
          <w:sz w:val="24"/>
          <w:szCs w:val="24"/>
        </w:rPr>
        <w:t> </w:t>
      </w:r>
      <w:r w:rsidR="004A6756" w:rsidRPr="00CF57D4">
        <w:rPr>
          <w:rFonts w:ascii="Times New Roman" w:hAnsi="Times New Roman" w:cs="Times New Roman"/>
          <w:sz w:val="24"/>
          <w:szCs w:val="24"/>
        </w:rPr>
        <w:t>2</w:t>
      </w:r>
      <w:r w:rsidR="00A27BEC" w:rsidRPr="00CF57D4">
        <w:rPr>
          <w:rFonts w:ascii="Times New Roman" w:hAnsi="Times New Roman" w:cs="Times New Roman"/>
          <w:sz w:val="24"/>
          <w:szCs w:val="24"/>
        </w:rPr>
        <w:t xml:space="preserve"> </w:t>
      </w:r>
      <w:r w:rsidR="00CF609A" w:rsidRPr="00CF57D4">
        <w:rPr>
          <w:rFonts w:ascii="Times New Roman" w:hAnsi="Times New Roman" w:cs="Times New Roman"/>
          <w:sz w:val="24"/>
          <w:szCs w:val="24"/>
        </w:rPr>
        <w:t>lõike</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2 punktid</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4A6756" w:rsidRPr="00CF57D4">
        <w:rPr>
          <w:rFonts w:ascii="Times New Roman" w:hAnsi="Times New Roman" w:cs="Times New Roman"/>
          <w:sz w:val="24"/>
          <w:szCs w:val="24"/>
        </w:rPr>
        <w:t xml:space="preserve"> ja</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10 tunnistatakse </w:t>
      </w:r>
      <w:r w:rsidR="00935C27" w:rsidRPr="00CF57D4">
        <w:rPr>
          <w:rFonts w:ascii="Times New Roman" w:hAnsi="Times New Roman" w:cs="Times New Roman"/>
          <w:sz w:val="24"/>
          <w:szCs w:val="24"/>
        </w:rPr>
        <w:t>kehtetuks;</w:t>
      </w:r>
    </w:p>
    <w:p w14:paraId="475C90C0" w14:textId="77777777" w:rsidR="00CF57D4" w:rsidRDefault="00CF57D4" w:rsidP="00CF57D4">
      <w:pPr>
        <w:spacing w:after="0" w:line="240" w:lineRule="auto"/>
        <w:jc w:val="both"/>
        <w:rPr>
          <w:rFonts w:ascii="Times New Roman" w:hAnsi="Times New Roman" w:cs="Times New Roman"/>
          <w:b/>
          <w:bCs/>
          <w:sz w:val="24"/>
          <w:szCs w:val="24"/>
        </w:rPr>
      </w:pPr>
    </w:p>
    <w:p w14:paraId="63B67A5E" w14:textId="292529B2" w:rsidR="0010043C" w:rsidRDefault="005E1A1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 xml:space="preserve">2) </w:t>
      </w:r>
      <w:r w:rsidR="00CF609A" w:rsidRPr="00CF57D4">
        <w:rPr>
          <w:rFonts w:ascii="Times New Roman" w:hAnsi="Times New Roman" w:cs="Times New Roman"/>
          <w:sz w:val="24"/>
          <w:szCs w:val="24"/>
        </w:rPr>
        <w:t>paragrahvi</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CF609A" w:rsidRPr="00CF57D4">
        <w:rPr>
          <w:rFonts w:ascii="Times New Roman" w:hAnsi="Times New Roman" w:cs="Times New Roman"/>
          <w:sz w:val="24"/>
          <w:szCs w:val="24"/>
          <w:vertAlign w:val="superscript"/>
        </w:rPr>
        <w:t>1</w:t>
      </w:r>
      <w:r w:rsidR="004A6756" w:rsidRPr="00CF57D4">
        <w:rPr>
          <w:rFonts w:ascii="Times New Roman" w:hAnsi="Times New Roman" w:cs="Times New Roman"/>
          <w:sz w:val="24"/>
          <w:szCs w:val="24"/>
        </w:rPr>
        <w:t xml:space="preserve"> lõikest</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3 </w:t>
      </w:r>
      <w:r w:rsidR="004A6756" w:rsidRPr="00CF57D4">
        <w:rPr>
          <w:rFonts w:ascii="Times New Roman" w:hAnsi="Times New Roman" w:cs="Times New Roman"/>
          <w:sz w:val="24"/>
          <w:szCs w:val="24"/>
        </w:rPr>
        <w:t xml:space="preserve">jäetakse välja </w:t>
      </w:r>
      <w:r w:rsidR="003E50CA">
        <w:rPr>
          <w:rFonts w:ascii="Times New Roman" w:hAnsi="Times New Roman" w:cs="Times New Roman"/>
          <w:sz w:val="24"/>
          <w:szCs w:val="24"/>
        </w:rPr>
        <w:t>teksti</w:t>
      </w:r>
      <w:r w:rsidR="004A6756" w:rsidRPr="00CF57D4">
        <w:rPr>
          <w:rFonts w:ascii="Times New Roman" w:hAnsi="Times New Roman" w:cs="Times New Roman"/>
          <w:sz w:val="24"/>
          <w:szCs w:val="24"/>
        </w:rPr>
        <w:t>osa „</w:t>
      </w:r>
      <w:r w:rsidR="00B97D15" w:rsidRPr="00CF57D4">
        <w:rPr>
          <w:rFonts w:ascii="Times New Roman" w:hAnsi="Times New Roman" w:cs="Times New Roman"/>
          <w:sz w:val="24"/>
          <w:szCs w:val="24"/>
        </w:rPr>
        <w:t xml:space="preserve">, </w:t>
      </w:r>
      <w:r w:rsidR="004A6756" w:rsidRPr="00CF57D4">
        <w:rPr>
          <w:rFonts w:ascii="Times New Roman" w:hAnsi="Times New Roman" w:cs="Times New Roman"/>
          <w:sz w:val="24"/>
          <w:szCs w:val="24"/>
        </w:rPr>
        <w:t>tagasipöördumistunnistus, tagasipöördumise luba</w:t>
      </w:r>
      <w:r w:rsidR="00B97D15" w:rsidRPr="00CF57D4">
        <w:rPr>
          <w:rFonts w:ascii="Times New Roman" w:hAnsi="Times New Roman" w:cs="Times New Roman"/>
          <w:sz w:val="24"/>
          <w:szCs w:val="24"/>
        </w:rPr>
        <w:t>“</w:t>
      </w:r>
      <w:r w:rsidR="005E43E1" w:rsidRPr="00CF57D4">
        <w:rPr>
          <w:rFonts w:ascii="Times New Roman" w:hAnsi="Times New Roman" w:cs="Times New Roman"/>
          <w:sz w:val="24"/>
          <w:szCs w:val="24"/>
        </w:rPr>
        <w:t>;</w:t>
      </w:r>
    </w:p>
    <w:p w14:paraId="7ED133DF" w14:textId="3ABFDFDB" w:rsidR="00437A47" w:rsidRDefault="00437A47" w:rsidP="00CF57D4">
      <w:pPr>
        <w:spacing w:after="0" w:line="240" w:lineRule="auto"/>
        <w:jc w:val="both"/>
        <w:rPr>
          <w:rFonts w:ascii="Times New Roman" w:hAnsi="Times New Roman" w:cs="Times New Roman"/>
          <w:sz w:val="24"/>
          <w:szCs w:val="24"/>
        </w:rPr>
      </w:pPr>
    </w:p>
    <w:p w14:paraId="6A067FEB" w14:textId="00E3D0C4" w:rsidR="003843E4" w:rsidRPr="00CF57D4" w:rsidRDefault="00195532" w:rsidP="00CF57D4">
      <w:pPr>
        <w:spacing w:after="0" w:line="240" w:lineRule="auto"/>
        <w:jc w:val="both"/>
        <w:rPr>
          <w:rFonts w:ascii="Times New Roman" w:hAnsi="Times New Roman" w:cs="Times New Roman"/>
          <w:sz w:val="24"/>
          <w:szCs w:val="24"/>
        </w:rPr>
      </w:pPr>
      <w:r w:rsidRPr="00195532">
        <w:rPr>
          <w:rFonts w:ascii="Times New Roman" w:hAnsi="Times New Roman" w:cs="Times New Roman"/>
          <w:b/>
          <w:bCs/>
          <w:sz w:val="24"/>
          <w:szCs w:val="24"/>
        </w:rPr>
        <w:t>3</w:t>
      </w:r>
      <w:r w:rsidR="00233050" w:rsidRPr="00195532">
        <w:rPr>
          <w:rFonts w:ascii="Times New Roman" w:hAnsi="Times New Roman" w:cs="Times New Roman"/>
          <w:b/>
          <w:bCs/>
          <w:sz w:val="24"/>
          <w:szCs w:val="24"/>
        </w:rPr>
        <w:t>)</w:t>
      </w:r>
      <w:r w:rsidR="00233050"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11</w:t>
      </w:r>
      <w:r w:rsidR="00CF609A"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lõiked</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w:t>
      </w:r>
      <w:r w:rsidR="00CF609A" w:rsidRPr="00CF57D4">
        <w:rPr>
          <w:rFonts w:ascii="Times New Roman" w:hAnsi="Times New Roman" w:cs="Times New Roman"/>
          <w:sz w:val="24"/>
          <w:szCs w:val="24"/>
          <w:vertAlign w:val="superscript"/>
        </w:rPr>
        <w:t>1</w:t>
      </w:r>
      <w:del w:id="0" w:author="Aili Sandre" w:date="2024-07-25T11:04:00Z">
        <w:r w:rsidR="00CF609A" w:rsidRPr="00CF57D4" w:rsidDel="001F4DC8">
          <w:rPr>
            <w:rFonts w:ascii="Times New Roman" w:hAnsi="Times New Roman" w:cs="Times New Roman"/>
            <w:sz w:val="24"/>
            <w:szCs w:val="24"/>
          </w:rPr>
          <w:delText xml:space="preserve"> </w:delText>
        </w:r>
        <w:r w:rsidR="00E96D80" w:rsidDel="001F4DC8">
          <w:rPr>
            <w:rFonts w:ascii="Times New Roman" w:hAnsi="Times New Roman" w:cs="Times New Roman"/>
            <w:sz w:val="24"/>
            <w:szCs w:val="24"/>
          </w:rPr>
          <w:delText>-</w:delText>
        </w:r>
      </w:del>
      <w:ins w:id="1" w:author="Aili Sandre" w:date="2024-07-25T11:04:00Z">
        <w:r w:rsidR="001F4DC8">
          <w:rPr>
            <w:rFonts w:ascii="Times New Roman" w:hAnsi="Times New Roman" w:cs="Times New Roman"/>
            <w:sz w:val="24"/>
            <w:szCs w:val="24"/>
          </w:rPr>
          <w:t>–</w:t>
        </w:r>
      </w:ins>
      <w:del w:id="2" w:author="Aili Sandre" w:date="2024-07-25T11:04:00Z">
        <w:r w:rsidR="00193A36" w:rsidDel="001F4DC8">
          <w:rPr>
            <w:rFonts w:ascii="Times New Roman" w:hAnsi="Times New Roman" w:cs="Times New Roman"/>
            <w:sz w:val="24"/>
            <w:szCs w:val="24"/>
          </w:rPr>
          <w:delText> </w:delText>
        </w:r>
      </w:del>
      <w:r w:rsidR="003843E4" w:rsidRPr="00CF57D4">
        <w:rPr>
          <w:rFonts w:ascii="Times New Roman" w:hAnsi="Times New Roman" w:cs="Times New Roman"/>
          <w:sz w:val="24"/>
          <w:szCs w:val="24"/>
        </w:rPr>
        <w:t>1</w:t>
      </w:r>
      <w:r w:rsidR="00E96D80">
        <w:rPr>
          <w:rFonts w:ascii="Times New Roman" w:hAnsi="Times New Roman" w:cs="Times New Roman"/>
          <w:sz w:val="24"/>
          <w:szCs w:val="24"/>
          <w:vertAlign w:val="superscript"/>
        </w:rPr>
        <w:t>3</w:t>
      </w:r>
      <w:r w:rsidR="003843E4" w:rsidRPr="00CF57D4">
        <w:rPr>
          <w:rFonts w:ascii="Times New Roman" w:hAnsi="Times New Roman" w:cs="Times New Roman"/>
          <w:sz w:val="24"/>
          <w:szCs w:val="24"/>
        </w:rPr>
        <w:t xml:space="preserve"> muudetakse ja sõnastatakse järgmiselt:</w:t>
      </w:r>
    </w:p>
    <w:p w14:paraId="0B1E729B" w14:textId="73BF0266" w:rsidR="00233050" w:rsidRPr="00CF57D4" w:rsidRDefault="00CF57D4"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843E4" w:rsidRPr="00CF57D4">
        <w:rPr>
          <w:rFonts w:ascii="Times New Roman" w:hAnsi="Times New Roman" w:cs="Times New Roman"/>
          <w:sz w:val="24"/>
          <w:szCs w:val="24"/>
        </w:rPr>
        <w:t>(1</w:t>
      </w:r>
      <w:r w:rsidR="003843E4"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w:t>
      </w:r>
      <w:r w:rsidR="00A22CB0">
        <w:rPr>
          <w:rFonts w:ascii="Times New Roman" w:hAnsi="Times New Roman" w:cs="Times New Roman"/>
          <w:sz w:val="24"/>
          <w:szCs w:val="24"/>
        </w:rPr>
        <w:t>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 xml:space="preserve">1 </w:t>
      </w:r>
      <w:r w:rsidR="00C31C53">
        <w:rPr>
          <w:rFonts w:ascii="Times New Roman" w:hAnsi="Times New Roman" w:cs="Times New Roman"/>
          <w:sz w:val="24"/>
          <w:szCs w:val="24"/>
        </w:rPr>
        <w:t>või</w:t>
      </w:r>
      <w:r w:rsidR="00A22CB0">
        <w:rPr>
          <w:rFonts w:ascii="Times New Roman" w:hAnsi="Times New Roman" w:cs="Times New Roman"/>
          <w:sz w:val="24"/>
          <w:szCs w:val="24"/>
        </w:rPr>
        <w:t xml:space="preserve"> §</w:t>
      </w:r>
      <w:r w:rsidR="00A17851">
        <w:rPr>
          <w:rFonts w:ascii="Times New Roman" w:hAnsi="Times New Roman" w:cs="Times New Roman"/>
          <w:sz w:val="24"/>
          <w:szCs w:val="24"/>
        </w:rPr>
        <w:t> </w:t>
      </w:r>
      <w:r w:rsidR="00A22CB0">
        <w:rPr>
          <w:rFonts w:ascii="Times New Roman" w:hAnsi="Times New Roman" w:cs="Times New Roman"/>
          <w:sz w:val="24"/>
          <w:szCs w:val="24"/>
        </w:rPr>
        <w:t>36</w:t>
      </w:r>
      <w:r w:rsidR="00A22CB0">
        <w:rPr>
          <w:rFonts w:ascii="Times New Roman" w:hAnsi="Times New Roman" w:cs="Times New Roman"/>
          <w:sz w:val="24"/>
          <w:szCs w:val="24"/>
          <w:vertAlign w:val="superscript"/>
        </w:rPr>
        <w:t>4</w:t>
      </w:r>
      <w:r w:rsidR="00A22CB0">
        <w:rPr>
          <w:rFonts w:ascii="Times New Roman" w:hAnsi="Times New Roman" w:cs="Times New Roman"/>
          <w:sz w:val="24"/>
          <w:szCs w:val="24"/>
        </w:rPr>
        <w:t xml:space="preserve"> lõikes</w:t>
      </w:r>
      <w:r w:rsidR="00A17851">
        <w:rPr>
          <w:rFonts w:ascii="Times New Roman" w:hAnsi="Times New Roman" w:cs="Times New Roman"/>
          <w:sz w:val="24"/>
          <w:szCs w:val="24"/>
        </w:rPr>
        <w:t> </w:t>
      </w:r>
      <w:r w:rsidR="00E96D80">
        <w:rPr>
          <w:rFonts w:ascii="Times New Roman" w:hAnsi="Times New Roman" w:cs="Times New Roman"/>
          <w:sz w:val="24"/>
          <w:szCs w:val="24"/>
        </w:rPr>
        <w:t>2</w:t>
      </w:r>
      <w:r w:rsidR="0053161E" w:rsidRPr="00616481">
        <w:rPr>
          <w:rFonts w:ascii="Times New Roman" w:hAnsi="Times New Roman" w:cs="Times New Roman"/>
          <w:sz w:val="24"/>
          <w:szCs w:val="24"/>
        </w:rPr>
        <w:t xml:space="preserve"> nimetatud isik</w:t>
      </w:r>
      <w:r w:rsidR="00C31C53">
        <w:rPr>
          <w:rFonts w:ascii="Times New Roman" w:hAnsi="Times New Roman" w:cs="Times New Roman"/>
          <w:sz w:val="24"/>
          <w:szCs w:val="24"/>
        </w:rPr>
        <w:t>,</w:t>
      </w:r>
      <w:r w:rsidR="003843E4" w:rsidRPr="00CF57D4">
        <w:rPr>
          <w:rFonts w:ascii="Times New Roman" w:hAnsi="Times New Roman" w:cs="Times New Roman"/>
          <w:sz w:val="24"/>
          <w:szCs w:val="24"/>
        </w:rPr>
        <w:t xml:space="preserve"> </w:t>
      </w:r>
      <w:bookmarkStart w:id="3" w:name="_Hlk163121130"/>
      <w:r w:rsidR="003843E4" w:rsidRPr="00CF57D4">
        <w:rPr>
          <w:rFonts w:ascii="Times New Roman" w:hAnsi="Times New Roman" w:cs="Times New Roman"/>
          <w:sz w:val="24"/>
          <w:szCs w:val="24"/>
        </w:rPr>
        <w:t>kontrollib dokumendi välj</w:t>
      </w:r>
      <w:r w:rsidR="00954607" w:rsidRPr="00CF57D4">
        <w:rPr>
          <w:rFonts w:ascii="Times New Roman" w:hAnsi="Times New Roman" w:cs="Times New Roman"/>
          <w:sz w:val="24"/>
          <w:szCs w:val="24"/>
        </w:rPr>
        <w:t>aandja dokumendi taotleja isikusamasust</w:t>
      </w:r>
      <w:r w:rsidR="003843E4" w:rsidRPr="00CF57D4">
        <w:rPr>
          <w:rFonts w:ascii="Times New Roman" w:hAnsi="Times New Roman" w:cs="Times New Roman"/>
          <w:sz w:val="24"/>
          <w:szCs w:val="24"/>
        </w:rPr>
        <w:t xml:space="preserve"> isikut tõendavate dokumentide andmekogusse kantud isiku tuvastamise andmete ja isiku ütluste alusel</w:t>
      </w:r>
      <w:bookmarkEnd w:id="3"/>
      <w:r w:rsidR="003843E4" w:rsidRPr="00CF57D4">
        <w:rPr>
          <w:rFonts w:ascii="Times New Roman" w:hAnsi="Times New Roman" w:cs="Times New Roman"/>
          <w:sz w:val="24"/>
          <w:szCs w:val="24"/>
        </w:rPr>
        <w:t>.</w:t>
      </w:r>
    </w:p>
    <w:p w14:paraId="0FB3CA3D" w14:textId="77777777" w:rsidR="00CF57D4" w:rsidRDefault="00CF57D4" w:rsidP="00CF57D4">
      <w:pPr>
        <w:spacing w:after="0" w:line="240" w:lineRule="auto"/>
        <w:jc w:val="both"/>
        <w:rPr>
          <w:rFonts w:ascii="Times New Roman" w:hAnsi="Times New Roman" w:cs="Times New Roman"/>
          <w:sz w:val="24"/>
          <w:szCs w:val="24"/>
        </w:rPr>
      </w:pPr>
    </w:p>
    <w:p w14:paraId="41C64A06" w14:textId="334FE5B7" w:rsidR="003843E4" w:rsidRPr="00CF57D4" w:rsidRDefault="003843E4"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2</w:t>
      </w:r>
      <w:r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2 nimetatud isik</w:t>
      </w:r>
      <w:r w:rsidR="00C31C53">
        <w:rPr>
          <w:rFonts w:ascii="Times New Roman" w:hAnsi="Times New Roman" w:cs="Times New Roman"/>
          <w:sz w:val="24"/>
          <w:szCs w:val="24"/>
        </w:rPr>
        <w:t>,</w:t>
      </w:r>
      <w:r w:rsidRPr="00CF57D4">
        <w:rPr>
          <w:rFonts w:ascii="Times New Roman" w:hAnsi="Times New Roman" w:cs="Times New Roman"/>
          <w:sz w:val="24"/>
          <w:szCs w:val="24"/>
        </w:rPr>
        <w:t xml:space="preserve"> </w:t>
      </w:r>
      <w:bookmarkStart w:id="4" w:name="_Hlk163121157"/>
      <w:r w:rsidRPr="00CF57D4">
        <w:rPr>
          <w:rFonts w:ascii="Times New Roman" w:hAnsi="Times New Roman" w:cs="Times New Roman"/>
          <w:sz w:val="24"/>
          <w:szCs w:val="24"/>
        </w:rPr>
        <w:t xml:space="preserve">kontrollib dokumendi väljaandja dokumendi taotleja isikusamasust tema </w:t>
      </w:r>
      <w:bookmarkStart w:id="5" w:name="_Hlk166751217"/>
      <w:r w:rsidRPr="00616481">
        <w:rPr>
          <w:rFonts w:ascii="Times New Roman" w:hAnsi="Times New Roman" w:cs="Times New Roman"/>
          <w:sz w:val="24"/>
          <w:szCs w:val="24"/>
        </w:rPr>
        <w:t xml:space="preserve">kodakondsusjärgse </w:t>
      </w:r>
      <w:r w:rsidR="008A5FEC">
        <w:rPr>
          <w:rFonts w:ascii="Times New Roman" w:hAnsi="Times New Roman" w:cs="Times New Roman"/>
          <w:sz w:val="24"/>
          <w:szCs w:val="24"/>
        </w:rPr>
        <w:t>liikmes</w:t>
      </w:r>
      <w:r w:rsidRPr="00616481">
        <w:rPr>
          <w:rFonts w:ascii="Times New Roman" w:hAnsi="Times New Roman" w:cs="Times New Roman"/>
          <w:sz w:val="24"/>
          <w:szCs w:val="24"/>
        </w:rPr>
        <w:t>riigi kinnitatud isiku tuvastamise andmete</w:t>
      </w:r>
      <w:r w:rsidRPr="00CF57D4">
        <w:rPr>
          <w:rFonts w:ascii="Times New Roman" w:hAnsi="Times New Roman" w:cs="Times New Roman"/>
          <w:sz w:val="24"/>
          <w:szCs w:val="24"/>
        </w:rPr>
        <w:t xml:space="preserve"> ja isiku ütluste alusel</w:t>
      </w:r>
      <w:bookmarkEnd w:id="5"/>
      <w:r w:rsidRPr="00CF57D4">
        <w:rPr>
          <w:rFonts w:ascii="Times New Roman" w:hAnsi="Times New Roman" w:cs="Times New Roman"/>
          <w:sz w:val="24"/>
          <w:szCs w:val="24"/>
        </w:rPr>
        <w:t>.</w:t>
      </w:r>
      <w:bookmarkEnd w:id="4"/>
      <w:commentRangeStart w:id="6"/>
      <w:del w:id="7" w:author="Mari Käbi" w:date="2024-07-26T13:14:00Z">
        <w:r w:rsidR="00954607" w:rsidRPr="00CF57D4" w:rsidDel="00054C29">
          <w:rPr>
            <w:rFonts w:ascii="Times New Roman" w:hAnsi="Times New Roman" w:cs="Times New Roman"/>
            <w:sz w:val="24"/>
            <w:szCs w:val="24"/>
          </w:rPr>
          <w:delText>“;</w:delText>
        </w:r>
      </w:del>
      <w:commentRangeEnd w:id="6"/>
      <w:r w:rsidR="00054C29">
        <w:rPr>
          <w:rStyle w:val="Kommentaariviide"/>
        </w:rPr>
        <w:commentReference w:id="6"/>
      </w:r>
    </w:p>
    <w:p w14:paraId="138FB886" w14:textId="77777777" w:rsidR="003C5472" w:rsidRDefault="003C5472" w:rsidP="00CF57D4">
      <w:pPr>
        <w:spacing w:after="0" w:line="240" w:lineRule="auto"/>
        <w:jc w:val="both"/>
        <w:rPr>
          <w:rFonts w:ascii="Times New Roman" w:hAnsi="Times New Roman" w:cs="Times New Roman"/>
          <w:b/>
          <w:bCs/>
          <w:sz w:val="24"/>
          <w:szCs w:val="24"/>
        </w:rPr>
      </w:pPr>
    </w:p>
    <w:p w14:paraId="1FB7B076" w14:textId="11BD5E3E" w:rsidR="002C2EE7" w:rsidRPr="00CF57D4" w:rsidRDefault="002C2EE7"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3</w:t>
      </w:r>
      <w:r w:rsidRPr="00CF57D4">
        <w:rPr>
          <w:rFonts w:ascii="Times New Roman" w:hAnsi="Times New Roman" w:cs="Times New Roman"/>
          <w:sz w:val="24"/>
          <w:szCs w:val="24"/>
        </w:rPr>
        <w:t xml:space="preserve">) </w:t>
      </w:r>
      <w:r w:rsidR="003E50CA">
        <w:rPr>
          <w:rFonts w:ascii="Times New Roman" w:hAnsi="Times New Roman" w:cs="Times New Roman"/>
          <w:sz w:val="24"/>
          <w:szCs w:val="24"/>
        </w:rPr>
        <w:t>Käesoleva paragrahvi l</w:t>
      </w:r>
      <w:r w:rsidR="0053161E" w:rsidRPr="00616481">
        <w:rPr>
          <w:rFonts w:ascii="Times New Roman" w:hAnsi="Times New Roman" w:cs="Times New Roman"/>
          <w:sz w:val="24"/>
          <w:szCs w:val="24"/>
        </w:rPr>
        <w:t>õikes</w:t>
      </w:r>
      <w:r w:rsidR="00BF57BB">
        <w:rPr>
          <w:rFonts w:ascii="Times New Roman" w:hAnsi="Times New Roman" w:cs="Times New Roman"/>
          <w:sz w:val="24"/>
          <w:szCs w:val="24"/>
        </w:rPr>
        <w:t> </w:t>
      </w:r>
      <w:r w:rsidR="0053161E" w:rsidRPr="00616481">
        <w:rPr>
          <w:rFonts w:ascii="Times New Roman" w:hAnsi="Times New Roman" w:cs="Times New Roman"/>
          <w:sz w:val="24"/>
          <w:szCs w:val="24"/>
        </w:rPr>
        <w:t>1</w:t>
      </w:r>
      <w:r w:rsidR="0053161E" w:rsidRPr="00616481">
        <w:rPr>
          <w:rFonts w:ascii="Times New Roman" w:hAnsi="Times New Roman" w:cs="Times New Roman"/>
          <w:sz w:val="24"/>
          <w:szCs w:val="24"/>
          <w:vertAlign w:val="superscript"/>
        </w:rPr>
        <w:t>1</w:t>
      </w:r>
      <w:r w:rsidR="0053161E" w:rsidRPr="00616481">
        <w:rPr>
          <w:rFonts w:ascii="Times New Roman" w:hAnsi="Times New Roman" w:cs="Times New Roman"/>
          <w:sz w:val="24"/>
          <w:szCs w:val="24"/>
        </w:rPr>
        <w:t xml:space="preserve"> nimetatud </w:t>
      </w:r>
      <w:r w:rsidRPr="00616481">
        <w:rPr>
          <w:rFonts w:ascii="Times New Roman" w:hAnsi="Times New Roman" w:cs="Times New Roman"/>
          <w:sz w:val="24"/>
          <w:szCs w:val="24"/>
        </w:rPr>
        <w:t xml:space="preserve">Euroopa Liidu tagasipöördumistunnistuse </w:t>
      </w:r>
      <w:bookmarkStart w:id="8" w:name="_Hlk163122443"/>
      <w:r w:rsidRPr="00616481">
        <w:rPr>
          <w:rFonts w:ascii="Times New Roman" w:hAnsi="Times New Roman" w:cs="Times New Roman"/>
          <w:sz w:val="24"/>
          <w:szCs w:val="24"/>
        </w:rPr>
        <w:t>taotleja isikusamasust võib konsulaarametnik kontrollida videosilla vahendusel</w:t>
      </w:r>
      <w:bookmarkEnd w:id="8"/>
      <w:r w:rsidRPr="00CF57D4">
        <w:rPr>
          <w:rFonts w:ascii="Times New Roman" w:hAnsi="Times New Roman" w:cs="Times New Roman"/>
          <w:sz w:val="24"/>
          <w:szCs w:val="24"/>
        </w:rPr>
        <w:t>.“</w:t>
      </w:r>
      <w:r w:rsidR="00CF57D4">
        <w:rPr>
          <w:rFonts w:ascii="Times New Roman" w:hAnsi="Times New Roman" w:cs="Times New Roman"/>
          <w:sz w:val="24"/>
          <w:szCs w:val="24"/>
        </w:rPr>
        <w:t>;</w:t>
      </w:r>
    </w:p>
    <w:p w14:paraId="533B5937" w14:textId="77777777" w:rsidR="00CF57D4" w:rsidRDefault="00CF57D4" w:rsidP="00CF57D4">
      <w:pPr>
        <w:spacing w:after="0" w:line="240" w:lineRule="auto"/>
        <w:jc w:val="both"/>
        <w:rPr>
          <w:rFonts w:ascii="Times New Roman" w:hAnsi="Times New Roman" w:cs="Times New Roman"/>
          <w:b/>
          <w:bCs/>
          <w:sz w:val="24"/>
          <w:szCs w:val="24"/>
        </w:rPr>
      </w:pPr>
    </w:p>
    <w:p w14:paraId="7BC685ED" w14:textId="28D53C6D" w:rsidR="0025595E"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rPr>
        <w:t>4</w:t>
      </w:r>
      <w:r w:rsidR="00CF609A"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BF57BB">
        <w:rPr>
          <w:rFonts w:ascii="Times New Roman" w:hAnsi="Times New Roman" w:cs="Times New Roman"/>
          <w:sz w:val="24"/>
          <w:szCs w:val="24"/>
        </w:rPr>
        <w:t> </w:t>
      </w:r>
      <w:r w:rsidR="00CF609A" w:rsidRPr="00CF57D4">
        <w:rPr>
          <w:rFonts w:ascii="Times New Roman" w:hAnsi="Times New Roman" w:cs="Times New Roman"/>
          <w:sz w:val="24"/>
          <w:szCs w:val="24"/>
        </w:rPr>
        <w:t>11</w:t>
      </w:r>
      <w:r w:rsidR="0025595E" w:rsidRPr="00CF57D4">
        <w:rPr>
          <w:rFonts w:ascii="Times New Roman" w:hAnsi="Times New Roman" w:cs="Times New Roman"/>
          <w:sz w:val="24"/>
          <w:szCs w:val="24"/>
          <w:vertAlign w:val="superscript"/>
        </w:rPr>
        <w:t>1</w:t>
      </w:r>
      <w:r w:rsidR="00954607" w:rsidRPr="00CF57D4">
        <w:rPr>
          <w:rFonts w:ascii="Times New Roman" w:hAnsi="Times New Roman" w:cs="Times New Roman"/>
          <w:sz w:val="24"/>
          <w:szCs w:val="24"/>
        </w:rPr>
        <w:t xml:space="preserve"> lõikest</w:t>
      </w:r>
      <w:r w:rsidR="00BF57BB">
        <w:rPr>
          <w:rFonts w:ascii="Times New Roman" w:hAnsi="Times New Roman" w:cs="Times New Roman"/>
          <w:sz w:val="24"/>
          <w:szCs w:val="24"/>
        </w:rPr>
        <w:t> </w:t>
      </w:r>
      <w:r w:rsidR="0025595E" w:rsidRPr="00CF57D4">
        <w:rPr>
          <w:rFonts w:ascii="Times New Roman" w:hAnsi="Times New Roman" w:cs="Times New Roman"/>
          <w:sz w:val="24"/>
          <w:szCs w:val="24"/>
        </w:rPr>
        <w:t xml:space="preserve">3 </w:t>
      </w:r>
      <w:r w:rsidR="00954607" w:rsidRPr="00CF57D4">
        <w:rPr>
          <w:rFonts w:ascii="Times New Roman" w:hAnsi="Times New Roman" w:cs="Times New Roman"/>
          <w:sz w:val="24"/>
          <w:szCs w:val="24"/>
        </w:rPr>
        <w:t xml:space="preserve">jäetakse välja </w:t>
      </w:r>
      <w:r>
        <w:rPr>
          <w:rFonts w:ascii="Times New Roman" w:hAnsi="Times New Roman" w:cs="Times New Roman"/>
          <w:sz w:val="24"/>
          <w:szCs w:val="24"/>
        </w:rPr>
        <w:t>tekstiosa</w:t>
      </w:r>
      <w:r w:rsidR="00954607" w:rsidRPr="00CF57D4">
        <w:rPr>
          <w:rFonts w:ascii="Times New Roman" w:hAnsi="Times New Roman" w:cs="Times New Roman"/>
          <w:sz w:val="24"/>
          <w:szCs w:val="24"/>
        </w:rPr>
        <w:t xml:space="preserve"> „Tagasipöördumistunnistuse, tagasipöördumise loa või“</w:t>
      </w:r>
      <w:r w:rsidR="005E43E1" w:rsidRPr="00CF57D4">
        <w:rPr>
          <w:rFonts w:ascii="Times New Roman" w:hAnsi="Times New Roman" w:cs="Times New Roman"/>
          <w:sz w:val="24"/>
          <w:szCs w:val="24"/>
          <w:shd w:val="clear" w:color="auto" w:fill="FFFFFF"/>
        </w:rPr>
        <w:t>;</w:t>
      </w:r>
    </w:p>
    <w:p w14:paraId="3AB4BAEB" w14:textId="77777777" w:rsidR="00CF57D4" w:rsidRDefault="00CF57D4" w:rsidP="00CF57D4">
      <w:pPr>
        <w:spacing w:after="0" w:line="240" w:lineRule="auto"/>
        <w:jc w:val="both"/>
        <w:rPr>
          <w:rFonts w:ascii="Times New Roman" w:hAnsi="Times New Roman" w:cs="Times New Roman"/>
          <w:b/>
          <w:sz w:val="24"/>
          <w:szCs w:val="24"/>
          <w:shd w:val="clear" w:color="auto" w:fill="FFFFFF"/>
        </w:rPr>
      </w:pPr>
    </w:p>
    <w:p w14:paraId="476454DA" w14:textId="04CDE69B" w:rsidR="00220B5A" w:rsidRPr="003E164D"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5</w:t>
      </w:r>
      <w:r w:rsidR="00954607" w:rsidRPr="003E164D">
        <w:rPr>
          <w:rFonts w:ascii="Times New Roman" w:hAnsi="Times New Roman" w:cs="Times New Roman"/>
          <w:b/>
          <w:sz w:val="24"/>
          <w:szCs w:val="24"/>
          <w:shd w:val="clear" w:color="auto" w:fill="FFFFFF"/>
        </w:rPr>
        <w:t>)</w:t>
      </w:r>
      <w:r w:rsidR="00954607" w:rsidRPr="003E164D">
        <w:rPr>
          <w:rFonts w:ascii="Times New Roman" w:hAnsi="Times New Roman" w:cs="Times New Roman"/>
          <w:sz w:val="24"/>
          <w:szCs w:val="24"/>
          <w:shd w:val="clear" w:color="auto" w:fill="FFFFFF"/>
        </w:rPr>
        <w:t xml:space="preserve"> paragrahvi</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12</w:t>
      </w:r>
      <w:r w:rsidR="00954607" w:rsidRPr="003E164D">
        <w:rPr>
          <w:rFonts w:ascii="Times New Roman" w:hAnsi="Times New Roman" w:cs="Times New Roman"/>
          <w:sz w:val="24"/>
          <w:szCs w:val="24"/>
          <w:shd w:val="clear" w:color="auto" w:fill="FFFFFF"/>
          <w:vertAlign w:val="superscript"/>
        </w:rPr>
        <w:t>1</w:t>
      </w:r>
      <w:r w:rsidR="00954607" w:rsidRPr="003E164D">
        <w:rPr>
          <w:rFonts w:ascii="Times New Roman" w:hAnsi="Times New Roman" w:cs="Times New Roman"/>
          <w:sz w:val="24"/>
          <w:szCs w:val="24"/>
          <w:shd w:val="clear" w:color="auto" w:fill="FFFFFF"/>
        </w:rPr>
        <w:t xml:space="preserve"> lõike</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 tei</w:t>
      </w:r>
      <w:r w:rsidR="00220B5A" w:rsidRPr="003E164D">
        <w:rPr>
          <w:rFonts w:ascii="Times New Roman" w:hAnsi="Times New Roman" w:cs="Times New Roman"/>
          <w:sz w:val="24"/>
          <w:szCs w:val="24"/>
          <w:shd w:val="clear" w:color="auto" w:fill="FFFFFF"/>
        </w:rPr>
        <w:t>ne</w:t>
      </w:r>
      <w:r w:rsidR="00954607" w:rsidRPr="003E164D">
        <w:rPr>
          <w:rFonts w:ascii="Times New Roman" w:hAnsi="Times New Roman" w:cs="Times New Roman"/>
          <w:sz w:val="24"/>
          <w:szCs w:val="24"/>
          <w:shd w:val="clear" w:color="auto" w:fill="FFFFFF"/>
        </w:rPr>
        <w:t xml:space="preserve"> lause</w:t>
      </w:r>
      <w:r w:rsidR="00220B5A" w:rsidRPr="003E164D">
        <w:rPr>
          <w:rFonts w:ascii="Times New Roman" w:hAnsi="Times New Roman" w:cs="Times New Roman"/>
          <w:sz w:val="24"/>
          <w:szCs w:val="24"/>
          <w:shd w:val="clear" w:color="auto" w:fill="FFFFFF"/>
        </w:rPr>
        <w:t xml:space="preserve"> muudetakse ja sõnastatakse järgmiselt:</w:t>
      </w:r>
    </w:p>
    <w:p w14:paraId="20D32681" w14:textId="1B62EE0D" w:rsidR="00954607" w:rsidRPr="00CF57D4" w:rsidRDefault="00220B5A" w:rsidP="00CF57D4">
      <w:pPr>
        <w:spacing w:after="0" w:line="240" w:lineRule="auto"/>
        <w:jc w:val="both"/>
        <w:rPr>
          <w:rFonts w:ascii="Times New Roman" w:hAnsi="Times New Roman" w:cs="Times New Roman"/>
          <w:sz w:val="24"/>
          <w:szCs w:val="24"/>
          <w:shd w:val="clear" w:color="auto" w:fill="FFFFFF"/>
        </w:rPr>
      </w:pPr>
      <w:r w:rsidRPr="003E164D">
        <w:rPr>
          <w:rFonts w:ascii="Times New Roman" w:hAnsi="Times New Roman" w:cs="Times New Roman"/>
          <w:sz w:val="24"/>
          <w:szCs w:val="24"/>
          <w:shd w:val="clear" w:color="auto" w:fill="FFFFFF"/>
        </w:rPr>
        <w:t xml:space="preserve">„Euroopa Liidu tagasipöördumistunnistuse </w:t>
      </w:r>
      <w:r w:rsidR="00954607" w:rsidRPr="003E164D">
        <w:rPr>
          <w:rFonts w:ascii="Times New Roman" w:hAnsi="Times New Roman" w:cs="Times New Roman"/>
          <w:sz w:val="24"/>
          <w:szCs w:val="24"/>
          <w:shd w:val="clear" w:color="auto" w:fill="FFFFFF"/>
        </w:rPr>
        <w:t>väljastab</w:t>
      </w:r>
      <w:r w:rsidRPr="003E164D">
        <w:rPr>
          <w:rFonts w:ascii="Times New Roman" w:hAnsi="Times New Roman" w:cs="Times New Roman"/>
          <w:sz w:val="24"/>
          <w:szCs w:val="24"/>
          <w:shd w:val="clear" w:color="auto" w:fill="FFFFFF"/>
        </w:rPr>
        <w:t xml:space="preserve"> </w:t>
      </w:r>
      <w:r w:rsidR="00E53939">
        <w:rPr>
          <w:rFonts w:ascii="Times New Roman" w:hAnsi="Times New Roman" w:cs="Times New Roman"/>
          <w:sz w:val="24"/>
          <w:szCs w:val="24"/>
          <w:shd w:val="clear" w:color="auto" w:fill="FFFFFF"/>
        </w:rPr>
        <w:t xml:space="preserve">Välisministeerium või </w:t>
      </w:r>
      <w:r w:rsidRPr="003E164D">
        <w:rPr>
          <w:rFonts w:ascii="Times New Roman" w:hAnsi="Times New Roman" w:cs="Times New Roman"/>
          <w:sz w:val="24"/>
          <w:szCs w:val="24"/>
          <w:shd w:val="clear" w:color="auto" w:fill="FFFFFF"/>
        </w:rPr>
        <w:t>Euroopa Liidu liikmesriigi välisesindus.“</w:t>
      </w:r>
      <w:r w:rsidR="00954607" w:rsidRPr="003E164D">
        <w:rPr>
          <w:rFonts w:ascii="Times New Roman" w:hAnsi="Times New Roman" w:cs="Times New Roman"/>
          <w:sz w:val="24"/>
          <w:szCs w:val="24"/>
          <w:shd w:val="clear" w:color="auto" w:fill="FFFFFF"/>
        </w:rPr>
        <w:t>;</w:t>
      </w:r>
    </w:p>
    <w:p w14:paraId="6A7132F7" w14:textId="0A7E7A52"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7DBCE9C1" w14:textId="177BFB84" w:rsidR="00365297"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6</w:t>
      </w:r>
      <w:r w:rsidR="0025595E" w:rsidRPr="00CF57D4">
        <w:rPr>
          <w:rFonts w:ascii="Times New Roman" w:hAnsi="Times New Roman" w:cs="Times New Roman"/>
          <w:b/>
          <w:bCs/>
          <w:sz w:val="24"/>
          <w:szCs w:val="24"/>
          <w:shd w:val="clear" w:color="auto" w:fill="FFFFFF"/>
        </w:rPr>
        <w:t>)</w:t>
      </w:r>
      <w:r w:rsidR="0025595E" w:rsidRPr="00CF57D4">
        <w:rPr>
          <w:rFonts w:ascii="Times New Roman" w:hAnsi="Times New Roman" w:cs="Times New Roman"/>
          <w:sz w:val="24"/>
          <w:szCs w:val="24"/>
          <w:shd w:val="clear" w:color="auto" w:fill="FFFFFF"/>
        </w:rPr>
        <w:t xml:space="preserve"> paragrah</w:t>
      </w:r>
      <w:r w:rsidR="00365297" w:rsidRPr="00CF57D4">
        <w:rPr>
          <w:rFonts w:ascii="Times New Roman" w:hAnsi="Times New Roman" w:cs="Times New Roman"/>
          <w:sz w:val="24"/>
          <w:szCs w:val="24"/>
          <w:shd w:val="clear" w:color="auto" w:fill="FFFFFF"/>
        </w:rPr>
        <w:t>vi</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12</w:t>
      </w:r>
      <w:r w:rsidR="00365297" w:rsidRPr="00CF57D4">
        <w:rPr>
          <w:rFonts w:ascii="Times New Roman" w:hAnsi="Times New Roman" w:cs="Times New Roman"/>
          <w:sz w:val="24"/>
          <w:szCs w:val="24"/>
          <w:shd w:val="clear" w:color="auto" w:fill="FFFFFF"/>
          <w:vertAlign w:val="superscript"/>
        </w:rPr>
        <w:t xml:space="preserve">1 </w:t>
      </w:r>
      <w:r w:rsidR="00954607" w:rsidRPr="00CF57D4">
        <w:rPr>
          <w:rFonts w:ascii="Times New Roman" w:hAnsi="Times New Roman" w:cs="Times New Roman"/>
          <w:sz w:val="24"/>
          <w:szCs w:val="24"/>
          <w:shd w:val="clear" w:color="auto" w:fill="FFFFFF"/>
        </w:rPr>
        <w:t>lõikest</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2</w:t>
      </w:r>
      <w:r w:rsidR="00365297" w:rsidRPr="00CF57D4">
        <w:rPr>
          <w:rFonts w:ascii="Times New Roman" w:hAnsi="Times New Roman" w:cs="Times New Roman"/>
          <w:sz w:val="24"/>
          <w:szCs w:val="24"/>
          <w:shd w:val="clear" w:color="auto" w:fill="FFFFFF"/>
          <w:vertAlign w:val="superscript"/>
        </w:rPr>
        <w:t>5</w:t>
      </w:r>
      <w:r w:rsidR="00365297" w:rsidRPr="00CF57D4">
        <w:rPr>
          <w:rFonts w:ascii="Times New Roman" w:hAnsi="Times New Roman" w:cs="Times New Roman"/>
          <w:sz w:val="24"/>
          <w:szCs w:val="24"/>
          <w:shd w:val="clear" w:color="auto" w:fill="FFFFFF"/>
        </w:rPr>
        <w:t xml:space="preserve"> </w:t>
      </w:r>
      <w:r w:rsidR="00954607" w:rsidRPr="00CF57D4">
        <w:rPr>
          <w:rFonts w:ascii="Times New Roman" w:hAnsi="Times New Roman" w:cs="Times New Roman"/>
          <w:sz w:val="24"/>
          <w:szCs w:val="24"/>
          <w:shd w:val="clear" w:color="auto" w:fill="FFFFFF"/>
        </w:rPr>
        <w:t xml:space="preserve">jäetakse välja </w:t>
      </w:r>
      <w:r>
        <w:rPr>
          <w:rFonts w:ascii="Times New Roman" w:hAnsi="Times New Roman" w:cs="Times New Roman"/>
          <w:sz w:val="24"/>
          <w:szCs w:val="24"/>
          <w:shd w:val="clear" w:color="auto" w:fill="FFFFFF"/>
        </w:rPr>
        <w:t>tekstiosa</w:t>
      </w:r>
      <w:r w:rsidR="00954607" w:rsidRPr="00CF57D4">
        <w:rPr>
          <w:rFonts w:ascii="Times New Roman" w:hAnsi="Times New Roman" w:cs="Times New Roman"/>
          <w:sz w:val="24"/>
          <w:szCs w:val="24"/>
          <w:shd w:val="clear" w:color="auto" w:fill="FFFFFF"/>
        </w:rPr>
        <w:t xml:space="preserve"> „tagasipöördumistunnistuse, tagasipöördumise loa ja“;</w:t>
      </w:r>
    </w:p>
    <w:p w14:paraId="5B27E08A" w14:textId="2CDEFDDE"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0D637713" w14:textId="2FB535FE" w:rsidR="0061394E"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7</w:t>
      </w:r>
      <w:r w:rsidR="00935C27" w:rsidRPr="00CF57D4">
        <w:rPr>
          <w:rFonts w:ascii="Times New Roman" w:hAnsi="Times New Roman" w:cs="Times New Roman"/>
          <w:b/>
          <w:bCs/>
          <w:sz w:val="24"/>
          <w:szCs w:val="24"/>
          <w:shd w:val="clear" w:color="auto" w:fill="FFFFFF"/>
        </w:rPr>
        <w:t xml:space="preserve">) </w:t>
      </w:r>
      <w:r w:rsidR="00954607"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954607" w:rsidRPr="00CF57D4">
        <w:rPr>
          <w:rFonts w:ascii="Times New Roman" w:hAnsi="Times New Roman" w:cs="Times New Roman"/>
          <w:sz w:val="24"/>
          <w:szCs w:val="24"/>
          <w:shd w:val="clear" w:color="auto" w:fill="FFFFFF"/>
        </w:rPr>
        <w:t>15 lõi</w:t>
      </w:r>
      <w:r w:rsidR="0061394E">
        <w:rPr>
          <w:rFonts w:ascii="Times New Roman" w:hAnsi="Times New Roman" w:cs="Times New Roman"/>
          <w:sz w:val="24"/>
          <w:szCs w:val="24"/>
          <w:shd w:val="clear" w:color="auto" w:fill="FFFFFF"/>
        </w:rPr>
        <w:t>ge</w:t>
      </w:r>
      <w:r w:rsidR="00810D4B">
        <w:rPr>
          <w:rFonts w:ascii="Times New Roman" w:hAnsi="Times New Roman" w:cs="Times New Roman"/>
          <w:sz w:val="24"/>
          <w:szCs w:val="24"/>
          <w:shd w:val="clear" w:color="auto" w:fill="FFFFFF"/>
        </w:rPr>
        <w:t> </w:t>
      </w:r>
      <w:r w:rsidR="004D58AB" w:rsidRPr="00CF57D4">
        <w:rPr>
          <w:rFonts w:ascii="Times New Roman" w:hAnsi="Times New Roman" w:cs="Times New Roman"/>
          <w:sz w:val="24"/>
          <w:szCs w:val="24"/>
          <w:shd w:val="clear" w:color="auto" w:fill="FFFFFF"/>
        </w:rPr>
        <w:t>3</w:t>
      </w:r>
      <w:r w:rsidR="005E43E1" w:rsidRPr="00CF57D4">
        <w:rPr>
          <w:rFonts w:ascii="Times New Roman" w:hAnsi="Times New Roman" w:cs="Times New Roman"/>
          <w:sz w:val="24"/>
          <w:szCs w:val="24"/>
          <w:shd w:val="clear" w:color="auto" w:fill="FFFFFF"/>
        </w:rPr>
        <w:t xml:space="preserve"> </w:t>
      </w:r>
      <w:r w:rsidR="0061394E">
        <w:rPr>
          <w:rFonts w:ascii="Times New Roman" w:hAnsi="Times New Roman" w:cs="Times New Roman"/>
          <w:sz w:val="24"/>
          <w:szCs w:val="24"/>
          <w:shd w:val="clear" w:color="auto" w:fill="FFFFFF"/>
        </w:rPr>
        <w:t>muudetakse ja sõnastatakse järgmiselt:</w:t>
      </w:r>
    </w:p>
    <w:p w14:paraId="5D320429" w14:textId="286574FC" w:rsidR="005E43E1" w:rsidRPr="00CF57D4" w:rsidRDefault="0061394E" w:rsidP="00CF57D4">
      <w:pPr>
        <w:spacing w:after="0" w:line="240" w:lineRule="auto"/>
        <w:jc w:val="both"/>
        <w:rPr>
          <w:rFonts w:ascii="Times New Roman" w:hAnsi="Times New Roman" w:cs="Times New Roman"/>
          <w:sz w:val="24"/>
          <w:szCs w:val="24"/>
          <w:shd w:val="clear" w:color="auto" w:fill="FFFFFF"/>
        </w:rPr>
      </w:pPr>
      <w:r w:rsidRPr="0061394E">
        <w:rPr>
          <w:rFonts w:ascii="Times New Roman" w:hAnsi="Times New Roman" w:cs="Times New Roman"/>
          <w:sz w:val="24"/>
          <w:szCs w:val="24"/>
          <w:shd w:val="clear" w:color="auto" w:fill="FFFFFF"/>
        </w:rPr>
        <w:t xml:space="preserve">„(3) Valdkonna eest vastutav minister kehtestab määrusega </w:t>
      </w:r>
      <w:r w:rsidRPr="0061394E">
        <w:rPr>
          <w:rFonts w:ascii="Times New Roman" w:hAnsi="Times New Roman" w:cs="Times New Roman"/>
          <w:color w:val="202020"/>
          <w:sz w:val="24"/>
          <w:szCs w:val="24"/>
          <w:shd w:val="clear" w:color="auto" w:fill="FFFFFF"/>
        </w:rPr>
        <w:t>diplomaatilise isikutunnistuse</w:t>
      </w:r>
      <w:r w:rsidR="00B57051">
        <w:rPr>
          <w:rFonts w:ascii="Times New Roman" w:hAnsi="Times New Roman" w:cs="Times New Roman"/>
          <w:color w:val="202020"/>
          <w:sz w:val="24"/>
          <w:szCs w:val="24"/>
          <w:shd w:val="clear" w:color="auto" w:fill="FFFFFF"/>
        </w:rPr>
        <w:t xml:space="preserve"> ja </w:t>
      </w:r>
      <w:r w:rsidRPr="0061394E">
        <w:rPr>
          <w:rFonts w:ascii="Times New Roman" w:hAnsi="Times New Roman" w:cs="Times New Roman"/>
          <w:color w:val="202020"/>
          <w:sz w:val="24"/>
          <w:szCs w:val="24"/>
          <w:shd w:val="clear" w:color="auto" w:fill="FFFFFF"/>
        </w:rPr>
        <w:t>Euroopa Liidu tagasipöördumistunnistuse väljaandmise taotluste vormid ning välisriigi ja rahvusvahelise organisatsiooni reisidokumendi tunnustamise korra.</w:t>
      </w:r>
      <w:r w:rsidR="00B57051">
        <w:rPr>
          <w:rFonts w:ascii="Times New Roman" w:hAnsi="Times New Roman" w:cs="Times New Roman"/>
          <w:color w:val="202020"/>
          <w:sz w:val="24"/>
          <w:szCs w:val="24"/>
          <w:shd w:val="clear" w:color="auto" w:fill="FFFFFF"/>
        </w:rPr>
        <w:t xml:space="preserve"> </w:t>
      </w:r>
      <w:commentRangeStart w:id="9"/>
      <w:r w:rsidR="00B57051">
        <w:rPr>
          <w:rFonts w:ascii="Times New Roman" w:hAnsi="Times New Roman" w:cs="Times New Roman"/>
          <w:color w:val="202020"/>
          <w:sz w:val="24"/>
          <w:szCs w:val="24"/>
          <w:shd w:val="clear" w:color="auto" w:fill="FFFFFF"/>
        </w:rPr>
        <w:t>Euroopa Liidu tagasipöördumistunnistuse taotluse vormides sisaldu</w:t>
      </w:r>
      <w:r w:rsidR="002C4649">
        <w:rPr>
          <w:rFonts w:ascii="Times New Roman" w:hAnsi="Times New Roman" w:cs="Times New Roman"/>
          <w:color w:val="202020"/>
          <w:sz w:val="24"/>
          <w:szCs w:val="24"/>
          <w:shd w:val="clear" w:color="auto" w:fill="FFFFFF"/>
        </w:rPr>
        <w:t xml:space="preserve">vad järgmised </w:t>
      </w:r>
      <w:r w:rsidR="00B57051">
        <w:rPr>
          <w:rFonts w:ascii="Times New Roman" w:hAnsi="Times New Roman" w:cs="Times New Roman"/>
          <w:color w:val="202020"/>
          <w:sz w:val="24"/>
          <w:szCs w:val="24"/>
          <w:shd w:val="clear" w:color="auto" w:fill="FFFFFF"/>
        </w:rPr>
        <w:t>taotleja</w:t>
      </w:r>
      <w:r w:rsidR="002C4649">
        <w:rPr>
          <w:rFonts w:ascii="Times New Roman" w:hAnsi="Times New Roman" w:cs="Times New Roman"/>
          <w:color w:val="202020"/>
          <w:sz w:val="24"/>
          <w:szCs w:val="24"/>
          <w:shd w:val="clear" w:color="auto" w:fill="FFFFFF"/>
        </w:rPr>
        <w:t xml:space="preserve"> isikuandmed</w:t>
      </w:r>
      <w:commentRangeEnd w:id="9"/>
      <w:r w:rsidR="00B40695">
        <w:rPr>
          <w:rStyle w:val="Kommentaariviide"/>
        </w:rPr>
        <w:commentReference w:id="9"/>
      </w:r>
      <w:r w:rsidR="002C4649">
        <w:rPr>
          <w:rFonts w:ascii="Times New Roman" w:hAnsi="Times New Roman" w:cs="Times New Roman"/>
          <w:color w:val="202020"/>
          <w:sz w:val="24"/>
          <w:szCs w:val="24"/>
          <w:shd w:val="clear" w:color="auto" w:fill="FFFFFF"/>
        </w:rPr>
        <w:t>:</w:t>
      </w:r>
      <w:r w:rsidR="00B57051">
        <w:rPr>
          <w:rFonts w:ascii="Times New Roman" w:hAnsi="Times New Roman" w:cs="Times New Roman"/>
          <w:color w:val="202020"/>
          <w:sz w:val="24"/>
          <w:szCs w:val="24"/>
          <w:shd w:val="clear" w:color="auto" w:fill="FFFFFF"/>
        </w:rPr>
        <w:t xml:space="preserve"> </w:t>
      </w:r>
      <w:commentRangeStart w:id="10"/>
      <w:r w:rsidR="00B57051">
        <w:rPr>
          <w:rFonts w:ascii="Times New Roman" w:hAnsi="Times New Roman" w:cs="Times New Roman"/>
          <w:color w:val="202020"/>
          <w:sz w:val="24"/>
          <w:szCs w:val="24"/>
          <w:shd w:val="clear" w:color="auto" w:fill="FFFFFF"/>
        </w:rPr>
        <w:t xml:space="preserve">nimi, sünniaeg, sugu, </w:t>
      </w:r>
      <w:r w:rsidR="002C4649">
        <w:rPr>
          <w:rFonts w:ascii="Times New Roman" w:hAnsi="Times New Roman" w:cs="Times New Roman"/>
          <w:color w:val="202020"/>
          <w:sz w:val="24"/>
          <w:szCs w:val="24"/>
          <w:shd w:val="clear" w:color="auto" w:fill="FFFFFF"/>
        </w:rPr>
        <w:t xml:space="preserve">kontaktandmed, </w:t>
      </w:r>
      <w:r w:rsidR="002C4649">
        <w:rPr>
          <w:rFonts w:ascii="Times New Roman" w:hAnsi="Times New Roman" w:cs="Times New Roman"/>
          <w:sz w:val="24"/>
          <w:szCs w:val="24"/>
        </w:rPr>
        <w:t>k</w:t>
      </w:r>
      <w:r w:rsidR="002C4649" w:rsidRPr="00616481">
        <w:rPr>
          <w:rFonts w:ascii="Times New Roman" w:hAnsi="Times New Roman" w:cs="Times New Roman"/>
          <w:sz w:val="24"/>
          <w:szCs w:val="24"/>
        </w:rPr>
        <w:t>äesoleva seaduse §</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36</w:t>
      </w:r>
      <w:r w:rsidR="002C4649" w:rsidRPr="00616481">
        <w:rPr>
          <w:rFonts w:ascii="Times New Roman" w:hAnsi="Times New Roman" w:cs="Times New Roman"/>
          <w:sz w:val="24"/>
          <w:szCs w:val="24"/>
          <w:vertAlign w:val="superscript"/>
        </w:rPr>
        <w:t>4</w:t>
      </w:r>
      <w:r w:rsidR="002C4649" w:rsidRPr="00616481">
        <w:rPr>
          <w:rFonts w:ascii="Times New Roman" w:hAnsi="Times New Roman" w:cs="Times New Roman"/>
          <w:sz w:val="24"/>
          <w:szCs w:val="24"/>
        </w:rPr>
        <w:t xml:space="preserve"> lõike</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1 punkti</w:t>
      </w:r>
      <w:r w:rsidR="002C4649">
        <w:rPr>
          <w:rFonts w:ascii="Times New Roman" w:hAnsi="Times New Roman" w:cs="Times New Roman"/>
          <w:sz w:val="24"/>
          <w:szCs w:val="24"/>
        </w:rPr>
        <w:t>s </w:t>
      </w:r>
      <w:r w:rsidR="002C4649" w:rsidRPr="00616481">
        <w:rPr>
          <w:rFonts w:ascii="Times New Roman" w:hAnsi="Times New Roman" w:cs="Times New Roman"/>
          <w:sz w:val="24"/>
          <w:szCs w:val="24"/>
        </w:rPr>
        <w:t xml:space="preserve">1 </w:t>
      </w:r>
      <w:r w:rsidR="00625184">
        <w:rPr>
          <w:rFonts w:ascii="Times New Roman" w:hAnsi="Times New Roman" w:cs="Times New Roman"/>
          <w:sz w:val="24"/>
          <w:szCs w:val="24"/>
        </w:rPr>
        <w:t>ja</w:t>
      </w:r>
      <w:r w:rsidR="002C4649">
        <w:rPr>
          <w:rFonts w:ascii="Times New Roman" w:hAnsi="Times New Roman" w:cs="Times New Roman"/>
          <w:sz w:val="24"/>
          <w:szCs w:val="24"/>
        </w:rPr>
        <w:t xml:space="preserve"> § 36</w:t>
      </w:r>
      <w:r w:rsidR="002C4649">
        <w:rPr>
          <w:rFonts w:ascii="Times New Roman" w:hAnsi="Times New Roman" w:cs="Times New Roman"/>
          <w:sz w:val="24"/>
          <w:szCs w:val="24"/>
          <w:vertAlign w:val="superscript"/>
        </w:rPr>
        <w:t>4</w:t>
      </w:r>
      <w:r w:rsidR="002C4649">
        <w:rPr>
          <w:rFonts w:ascii="Times New Roman" w:hAnsi="Times New Roman" w:cs="Times New Roman"/>
          <w:sz w:val="24"/>
          <w:szCs w:val="24"/>
        </w:rPr>
        <w:t xml:space="preserve"> lõikes </w:t>
      </w:r>
      <w:r w:rsidR="00263742">
        <w:rPr>
          <w:rFonts w:ascii="Times New Roman" w:hAnsi="Times New Roman" w:cs="Times New Roman"/>
          <w:sz w:val="24"/>
          <w:szCs w:val="24"/>
        </w:rPr>
        <w:t>2</w:t>
      </w:r>
      <w:r w:rsidR="002C4649" w:rsidRPr="00616481">
        <w:rPr>
          <w:rFonts w:ascii="Times New Roman" w:hAnsi="Times New Roman" w:cs="Times New Roman"/>
          <w:sz w:val="24"/>
          <w:szCs w:val="24"/>
        </w:rPr>
        <w:t xml:space="preserve"> nimetatud isik</w:t>
      </w:r>
      <w:r w:rsidR="002C4649">
        <w:rPr>
          <w:rFonts w:ascii="Times New Roman" w:hAnsi="Times New Roman" w:cs="Times New Roman"/>
          <w:sz w:val="24"/>
          <w:szCs w:val="24"/>
        </w:rPr>
        <w:t>u puhul</w:t>
      </w:r>
      <w:r w:rsidR="002C4649">
        <w:rPr>
          <w:rFonts w:ascii="Times New Roman" w:hAnsi="Times New Roman" w:cs="Times New Roman"/>
          <w:color w:val="202020"/>
          <w:sz w:val="24"/>
          <w:szCs w:val="24"/>
          <w:shd w:val="clear" w:color="auto" w:fill="FFFFFF"/>
        </w:rPr>
        <w:t xml:space="preserve"> sünnikoht, isikukood ja </w:t>
      </w:r>
      <w:r w:rsidR="00B57051">
        <w:rPr>
          <w:rFonts w:ascii="Times New Roman" w:hAnsi="Times New Roman" w:cs="Times New Roman"/>
          <w:color w:val="202020"/>
          <w:sz w:val="24"/>
          <w:szCs w:val="24"/>
          <w:shd w:val="clear" w:color="auto" w:fill="FFFFFF"/>
        </w:rPr>
        <w:t>elukoht</w:t>
      </w:r>
      <w:r w:rsidR="002C4649">
        <w:rPr>
          <w:rFonts w:ascii="Times New Roman" w:hAnsi="Times New Roman" w:cs="Times New Roman"/>
          <w:color w:val="202020"/>
          <w:sz w:val="24"/>
          <w:szCs w:val="24"/>
          <w:shd w:val="clear" w:color="auto" w:fill="FFFFFF"/>
        </w:rPr>
        <w:t xml:space="preserve"> ning </w:t>
      </w:r>
      <w:r w:rsidR="002C4649">
        <w:rPr>
          <w:rFonts w:ascii="Times New Roman" w:hAnsi="Times New Roman" w:cs="Times New Roman"/>
          <w:sz w:val="24"/>
          <w:szCs w:val="24"/>
        </w:rPr>
        <w:t>k</w:t>
      </w:r>
      <w:r w:rsidR="002C4649" w:rsidRPr="00616481">
        <w:rPr>
          <w:rFonts w:ascii="Times New Roman" w:hAnsi="Times New Roman" w:cs="Times New Roman"/>
          <w:sz w:val="24"/>
          <w:szCs w:val="24"/>
        </w:rPr>
        <w:t>äesoleva seaduse §</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36</w:t>
      </w:r>
      <w:r w:rsidR="002C4649" w:rsidRPr="00616481">
        <w:rPr>
          <w:rFonts w:ascii="Times New Roman" w:hAnsi="Times New Roman" w:cs="Times New Roman"/>
          <w:sz w:val="24"/>
          <w:szCs w:val="24"/>
          <w:vertAlign w:val="superscript"/>
        </w:rPr>
        <w:t>4</w:t>
      </w:r>
      <w:r w:rsidR="002C4649" w:rsidRPr="00616481">
        <w:rPr>
          <w:rFonts w:ascii="Times New Roman" w:hAnsi="Times New Roman" w:cs="Times New Roman"/>
          <w:sz w:val="24"/>
          <w:szCs w:val="24"/>
        </w:rPr>
        <w:t xml:space="preserve"> lõike</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1 punktis</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2 nimetatud isik</w:t>
      </w:r>
      <w:r w:rsidR="002C4649">
        <w:rPr>
          <w:rFonts w:ascii="Times New Roman" w:hAnsi="Times New Roman" w:cs="Times New Roman"/>
          <w:sz w:val="24"/>
          <w:szCs w:val="24"/>
        </w:rPr>
        <w:t>u puhul isikukood või sotsiaalkindlustusnumber ja kodakondsus.</w:t>
      </w:r>
      <w:r w:rsidR="00625184">
        <w:rPr>
          <w:rFonts w:ascii="Times New Roman" w:hAnsi="Times New Roman" w:cs="Times New Roman"/>
          <w:sz w:val="24"/>
          <w:szCs w:val="24"/>
        </w:rPr>
        <w:t>“</w:t>
      </w:r>
      <w:r w:rsidR="005E43E1" w:rsidRPr="00CF57D4">
        <w:rPr>
          <w:rFonts w:ascii="Times New Roman" w:hAnsi="Times New Roman" w:cs="Times New Roman"/>
          <w:sz w:val="24"/>
          <w:szCs w:val="24"/>
          <w:shd w:val="clear" w:color="auto" w:fill="FFFFFF"/>
        </w:rPr>
        <w:t>;</w:t>
      </w:r>
      <w:commentRangeEnd w:id="10"/>
      <w:r w:rsidR="00054C29">
        <w:rPr>
          <w:rStyle w:val="Kommentaariviide"/>
        </w:rPr>
        <w:commentReference w:id="10"/>
      </w:r>
    </w:p>
    <w:p w14:paraId="141EA15D"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0F43DD33" w14:textId="0A6CA93C" w:rsidR="00935C27"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8</w:t>
      </w:r>
      <w:r w:rsidR="00935C27" w:rsidRPr="00CF57D4">
        <w:rPr>
          <w:rFonts w:ascii="Times New Roman" w:hAnsi="Times New Roman" w:cs="Times New Roman"/>
          <w:b/>
          <w:bCs/>
          <w:sz w:val="24"/>
          <w:szCs w:val="24"/>
          <w:shd w:val="clear" w:color="auto" w:fill="FFFFFF"/>
        </w:rPr>
        <w:t>)</w:t>
      </w:r>
      <w:r w:rsidR="005E43E1" w:rsidRPr="00CF57D4">
        <w:rPr>
          <w:rFonts w:ascii="Times New Roman" w:hAnsi="Times New Roman" w:cs="Times New Roman"/>
          <w:b/>
          <w:bCs/>
          <w:sz w:val="24"/>
          <w:szCs w:val="24"/>
          <w:shd w:val="clear" w:color="auto" w:fill="FFFFFF"/>
        </w:rPr>
        <w:t xml:space="preserve"> </w:t>
      </w:r>
      <w:r w:rsidR="00CF57D4"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CF57D4" w:rsidRPr="00CF57D4">
        <w:rPr>
          <w:rFonts w:ascii="Times New Roman" w:hAnsi="Times New Roman" w:cs="Times New Roman"/>
          <w:sz w:val="24"/>
          <w:szCs w:val="24"/>
          <w:shd w:val="clear" w:color="auto" w:fill="FFFFFF"/>
        </w:rPr>
        <w:t>15 lõike</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5 punkt</w:t>
      </w:r>
      <w:r w:rsidR="00CF57D4" w:rsidRPr="00CF57D4">
        <w:rPr>
          <w:rFonts w:ascii="Times New Roman" w:hAnsi="Times New Roman" w:cs="Times New Roman"/>
          <w:sz w:val="24"/>
          <w:szCs w:val="24"/>
          <w:shd w:val="clear" w:color="auto" w:fill="FFFFFF"/>
        </w:rPr>
        <w:t>ist</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1</w:t>
      </w:r>
      <w:r w:rsidR="00CF57D4" w:rsidRPr="00CF57D4">
        <w:rPr>
          <w:rFonts w:ascii="Times New Roman" w:hAnsi="Times New Roman" w:cs="Times New Roman"/>
          <w:sz w:val="24"/>
          <w:szCs w:val="24"/>
          <w:shd w:val="clear" w:color="auto" w:fill="FFFFFF"/>
        </w:rPr>
        <w:t xml:space="preserve"> jäetakse välja </w:t>
      </w:r>
      <w:r>
        <w:rPr>
          <w:rFonts w:ascii="Times New Roman" w:hAnsi="Times New Roman" w:cs="Times New Roman"/>
          <w:sz w:val="24"/>
          <w:szCs w:val="24"/>
          <w:shd w:val="clear" w:color="auto" w:fill="FFFFFF"/>
        </w:rPr>
        <w:t>teksti</w:t>
      </w:r>
      <w:r w:rsidR="00CF57D4" w:rsidRPr="00CF57D4">
        <w:rPr>
          <w:rFonts w:ascii="Times New Roman" w:hAnsi="Times New Roman" w:cs="Times New Roman"/>
          <w:sz w:val="24"/>
          <w:szCs w:val="24"/>
          <w:shd w:val="clear" w:color="auto" w:fill="FFFFFF"/>
        </w:rPr>
        <w:t>osa „, tagasipöördumistunnistuse, tagasipöördumise loa“;</w:t>
      </w:r>
    </w:p>
    <w:p w14:paraId="7118CDEA"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5E5B0D97" w14:textId="7ECDC411" w:rsidR="00B13D65"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9</w:t>
      </w:r>
      <w:r w:rsidR="00935C27" w:rsidRPr="00CF57D4">
        <w:rPr>
          <w:rFonts w:ascii="Times New Roman" w:hAnsi="Times New Roman" w:cs="Times New Roman"/>
          <w:b/>
          <w:bCs/>
          <w:sz w:val="24"/>
          <w:szCs w:val="24"/>
          <w:shd w:val="clear" w:color="auto" w:fill="FFFFFF"/>
        </w:rPr>
        <w:t>)</w:t>
      </w:r>
      <w:r w:rsidR="00935C27" w:rsidRPr="00CF57D4">
        <w:rPr>
          <w:rFonts w:ascii="Times New Roman" w:hAnsi="Times New Roman" w:cs="Times New Roman"/>
          <w:sz w:val="24"/>
          <w:szCs w:val="24"/>
          <w:shd w:val="clear" w:color="auto" w:fill="FFFFFF"/>
        </w:rPr>
        <w:t xml:space="preserve"> </w:t>
      </w:r>
      <w:r w:rsidR="00CF57D4" w:rsidRPr="00CF57D4">
        <w:rPr>
          <w:rFonts w:ascii="Times New Roman" w:hAnsi="Times New Roman" w:cs="Times New Roman"/>
          <w:bCs/>
          <w:sz w:val="24"/>
          <w:szCs w:val="24"/>
          <w:shd w:val="clear" w:color="auto" w:fill="FFFFFF"/>
        </w:rPr>
        <w:t>seaduse 8.</w:t>
      </w:r>
      <w:r w:rsidR="00810D4B">
        <w:rPr>
          <w:rFonts w:ascii="Times New Roman" w:hAnsi="Times New Roman" w:cs="Times New Roman"/>
          <w:b/>
          <w:bCs/>
          <w:sz w:val="24"/>
          <w:szCs w:val="24"/>
          <w:shd w:val="clear" w:color="auto" w:fill="FFFFFF"/>
        </w:rPr>
        <w:t> </w:t>
      </w:r>
      <w:r w:rsidR="005E43E1" w:rsidRPr="00CF57D4">
        <w:rPr>
          <w:rFonts w:ascii="Times New Roman" w:hAnsi="Times New Roman" w:cs="Times New Roman"/>
          <w:sz w:val="24"/>
          <w:szCs w:val="24"/>
          <w:shd w:val="clear" w:color="auto" w:fill="FFFFFF"/>
        </w:rPr>
        <w:t>p</w:t>
      </w:r>
      <w:r w:rsidR="002C2EE7" w:rsidRPr="00CF57D4">
        <w:rPr>
          <w:rFonts w:ascii="Times New Roman" w:hAnsi="Times New Roman" w:cs="Times New Roman"/>
          <w:sz w:val="24"/>
          <w:szCs w:val="24"/>
          <w:shd w:val="clear" w:color="auto" w:fill="FFFFFF"/>
        </w:rPr>
        <w:t>eatükk tunnistatakse kehtetuks;</w:t>
      </w:r>
    </w:p>
    <w:p w14:paraId="28C13AF5"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4B824AF8" w14:textId="69B815BA" w:rsidR="005E43E1" w:rsidRPr="00CF57D4" w:rsidRDefault="00B13D65" w:rsidP="00CF57D4">
      <w:pPr>
        <w:spacing w:after="0" w:line="240" w:lineRule="auto"/>
        <w:jc w:val="both"/>
        <w:rPr>
          <w:rFonts w:ascii="Times New Roman" w:hAnsi="Times New Roman" w:cs="Times New Roman"/>
          <w:sz w:val="24"/>
          <w:szCs w:val="24"/>
          <w:shd w:val="clear" w:color="auto" w:fill="FFFFFF"/>
        </w:rPr>
      </w:pPr>
      <w:bookmarkStart w:id="11" w:name="_Hlk164340343"/>
      <w:r w:rsidRPr="00CF57D4">
        <w:rPr>
          <w:rFonts w:ascii="Times New Roman" w:hAnsi="Times New Roman" w:cs="Times New Roman"/>
          <w:b/>
          <w:bCs/>
          <w:sz w:val="24"/>
          <w:szCs w:val="24"/>
          <w:shd w:val="clear" w:color="auto" w:fill="FFFFFF"/>
        </w:rPr>
        <w:t>1</w:t>
      </w:r>
      <w:r w:rsidR="003E50CA">
        <w:rPr>
          <w:rFonts w:ascii="Times New Roman" w:hAnsi="Times New Roman" w:cs="Times New Roman"/>
          <w:b/>
          <w:bCs/>
          <w:sz w:val="24"/>
          <w:szCs w:val="24"/>
          <w:shd w:val="clear" w:color="auto" w:fill="FFFFFF"/>
        </w:rPr>
        <w:t>0</w:t>
      </w:r>
      <w:r w:rsidRPr="00CF57D4">
        <w:rPr>
          <w:rFonts w:ascii="Times New Roman" w:hAnsi="Times New Roman" w:cs="Times New Roman"/>
          <w:b/>
          <w:bCs/>
          <w:sz w:val="24"/>
          <w:szCs w:val="24"/>
          <w:shd w:val="clear" w:color="auto" w:fill="FFFFFF"/>
        </w:rPr>
        <w:t xml:space="preserve">) </w:t>
      </w:r>
      <w:commentRangeStart w:id="12"/>
      <w:r w:rsidR="006217A1" w:rsidRPr="00CF57D4">
        <w:rPr>
          <w:rFonts w:ascii="Times New Roman" w:hAnsi="Times New Roman" w:cs="Times New Roman"/>
          <w:sz w:val="24"/>
          <w:szCs w:val="24"/>
          <w:shd w:val="clear" w:color="auto" w:fill="FFFFFF"/>
        </w:rPr>
        <w:t>paragrahv</w:t>
      </w:r>
      <w:ins w:id="13" w:author="Mari Käbi" w:date="2024-07-30T13:53:00Z">
        <w:r w:rsidR="001B20B8">
          <w:rPr>
            <w:rFonts w:ascii="Times New Roman" w:hAnsi="Times New Roman" w:cs="Times New Roman"/>
            <w:sz w:val="24"/>
            <w:szCs w:val="24"/>
            <w:shd w:val="clear" w:color="auto" w:fill="FFFFFF"/>
          </w:rPr>
          <w:t>i</w:t>
        </w:r>
      </w:ins>
      <w:r w:rsidR="00810D4B">
        <w:rPr>
          <w:rFonts w:ascii="Times New Roman" w:hAnsi="Times New Roman" w:cs="Times New Roman"/>
          <w:sz w:val="24"/>
          <w:szCs w:val="24"/>
          <w:shd w:val="clear" w:color="auto" w:fill="FFFFFF"/>
        </w:rPr>
        <w:t> </w:t>
      </w:r>
      <w:r w:rsidR="006217A1" w:rsidRPr="00CF57D4">
        <w:rPr>
          <w:rFonts w:ascii="Times New Roman" w:hAnsi="Times New Roman" w:cs="Times New Roman"/>
          <w:sz w:val="24"/>
          <w:szCs w:val="24"/>
          <w:shd w:val="clear" w:color="auto" w:fill="FFFFFF"/>
        </w:rPr>
        <w:t>36</w:t>
      </w:r>
      <w:r w:rsidR="006217A1" w:rsidRPr="00CF57D4">
        <w:rPr>
          <w:rFonts w:ascii="Times New Roman" w:hAnsi="Times New Roman" w:cs="Times New Roman"/>
          <w:sz w:val="24"/>
          <w:szCs w:val="24"/>
          <w:shd w:val="clear" w:color="auto" w:fill="FFFFFF"/>
          <w:vertAlign w:val="superscript"/>
        </w:rPr>
        <w:t>4</w:t>
      </w:r>
      <w:r w:rsidR="006217A1" w:rsidRPr="00CF57D4">
        <w:rPr>
          <w:rFonts w:ascii="Times New Roman" w:hAnsi="Times New Roman" w:cs="Times New Roman"/>
          <w:sz w:val="24"/>
          <w:szCs w:val="24"/>
          <w:shd w:val="clear" w:color="auto" w:fill="FFFFFF"/>
        </w:rPr>
        <w:t xml:space="preserve"> </w:t>
      </w:r>
      <w:ins w:id="14" w:author="Mari Käbi" w:date="2024-07-26T16:07:00Z">
        <w:r w:rsidR="00B4024A">
          <w:rPr>
            <w:rFonts w:ascii="Times New Roman" w:hAnsi="Times New Roman" w:cs="Times New Roman"/>
            <w:sz w:val="24"/>
            <w:szCs w:val="24"/>
            <w:shd w:val="clear" w:color="auto" w:fill="FFFFFF"/>
          </w:rPr>
          <w:t xml:space="preserve">tekst </w:t>
        </w:r>
      </w:ins>
      <w:r w:rsidR="00341B01">
        <w:rPr>
          <w:rFonts w:ascii="Times New Roman" w:hAnsi="Times New Roman" w:cs="Times New Roman"/>
          <w:sz w:val="24"/>
          <w:szCs w:val="24"/>
          <w:shd w:val="clear" w:color="auto" w:fill="FFFFFF"/>
        </w:rPr>
        <w:t xml:space="preserve">muudetakse </w:t>
      </w:r>
      <w:commentRangeEnd w:id="12"/>
      <w:r w:rsidR="00CC506B">
        <w:rPr>
          <w:rStyle w:val="Kommentaariviide"/>
        </w:rPr>
        <w:commentReference w:id="12"/>
      </w:r>
      <w:r w:rsidR="00341B01">
        <w:rPr>
          <w:rFonts w:ascii="Times New Roman" w:hAnsi="Times New Roman" w:cs="Times New Roman"/>
          <w:sz w:val="24"/>
          <w:szCs w:val="24"/>
          <w:shd w:val="clear" w:color="auto" w:fill="FFFFFF"/>
        </w:rPr>
        <w:t xml:space="preserve">ja </w:t>
      </w:r>
      <w:del w:id="15" w:author="Aili Sandre" w:date="2024-07-25T11:07:00Z">
        <w:r w:rsidR="00EA5175" w:rsidRPr="00CF57D4" w:rsidDel="001F4DC8">
          <w:rPr>
            <w:rFonts w:ascii="Times New Roman" w:hAnsi="Times New Roman" w:cs="Times New Roman"/>
            <w:sz w:val="24"/>
            <w:szCs w:val="24"/>
            <w:shd w:val="clear" w:color="auto" w:fill="FFFFFF"/>
          </w:rPr>
          <w:delText xml:space="preserve"> </w:delText>
        </w:r>
      </w:del>
      <w:r w:rsidR="00EA5175" w:rsidRPr="00CF57D4">
        <w:rPr>
          <w:rFonts w:ascii="Times New Roman" w:hAnsi="Times New Roman" w:cs="Times New Roman"/>
          <w:sz w:val="24"/>
          <w:szCs w:val="24"/>
          <w:shd w:val="clear" w:color="auto" w:fill="FFFFFF"/>
        </w:rPr>
        <w:t>sõnastatakse järgmiselt</w:t>
      </w:r>
      <w:r w:rsidR="006217A1" w:rsidRPr="00CF57D4">
        <w:rPr>
          <w:rFonts w:ascii="Times New Roman" w:hAnsi="Times New Roman" w:cs="Times New Roman"/>
          <w:sz w:val="24"/>
          <w:szCs w:val="24"/>
          <w:shd w:val="clear" w:color="auto" w:fill="FFFFFF"/>
        </w:rPr>
        <w:t>:</w:t>
      </w:r>
    </w:p>
    <w:p w14:paraId="78D29157" w14:textId="0E659B84" w:rsidR="00EA5175" w:rsidRPr="00A40B91" w:rsidRDefault="006217A1" w:rsidP="00A40B91">
      <w:pPr>
        <w:spacing w:after="0" w:line="240" w:lineRule="auto"/>
        <w:jc w:val="both"/>
        <w:rPr>
          <w:rFonts w:ascii="Times New Roman" w:hAnsi="Times New Roman" w:cs="Times New Roman"/>
          <w:sz w:val="24"/>
          <w:szCs w:val="24"/>
        </w:rPr>
      </w:pPr>
      <w:bookmarkStart w:id="16" w:name="_Hlk168639894"/>
      <w:bookmarkStart w:id="17" w:name="_Hlk166570673"/>
      <w:r w:rsidRPr="00CF57D4">
        <w:rPr>
          <w:rFonts w:ascii="Times New Roman" w:hAnsi="Times New Roman" w:cs="Times New Roman"/>
          <w:sz w:val="24"/>
          <w:szCs w:val="24"/>
          <w:shd w:val="clear" w:color="auto" w:fill="FFFFFF"/>
        </w:rPr>
        <w:t>„(1)</w:t>
      </w:r>
      <w:r w:rsidR="00EA5175" w:rsidRPr="00CF57D4">
        <w:rPr>
          <w:rFonts w:ascii="Times New Roman" w:hAnsi="Times New Roman" w:cs="Times New Roman"/>
          <w:sz w:val="24"/>
          <w:szCs w:val="24"/>
          <w:shd w:val="clear" w:color="auto" w:fill="FFFFFF"/>
        </w:rPr>
        <w:t xml:space="preserve"> </w:t>
      </w:r>
      <w:r w:rsidR="00EA5175" w:rsidRPr="00A40B91">
        <w:rPr>
          <w:rFonts w:ascii="Times New Roman" w:hAnsi="Times New Roman" w:cs="Times New Roman"/>
          <w:sz w:val="24"/>
          <w:szCs w:val="24"/>
          <w:shd w:val="clear" w:color="auto" w:fill="FFFFFF"/>
        </w:rPr>
        <w:t xml:space="preserve">Euroopa Liidu tagasipöördumistunnistus </w:t>
      </w:r>
      <w:r w:rsidR="00EA5175" w:rsidRPr="00A40B91">
        <w:rPr>
          <w:rFonts w:ascii="Times New Roman" w:hAnsi="Times New Roman" w:cs="Times New Roman"/>
          <w:sz w:val="24"/>
          <w:szCs w:val="24"/>
        </w:rPr>
        <w:t>antakse</w:t>
      </w:r>
      <w:r w:rsidR="00A40B91" w:rsidRPr="00A40B91">
        <w:rPr>
          <w:rFonts w:ascii="Times New Roman" w:hAnsi="Times New Roman" w:cs="Times New Roman"/>
          <w:sz w:val="24"/>
          <w:szCs w:val="24"/>
        </w:rPr>
        <w:t xml:space="preserve"> taotluse</w:t>
      </w:r>
      <w:r w:rsidR="00255664">
        <w:rPr>
          <w:rFonts w:ascii="Times New Roman" w:hAnsi="Times New Roman" w:cs="Times New Roman"/>
          <w:sz w:val="24"/>
          <w:szCs w:val="24"/>
        </w:rPr>
        <w:t xml:space="preserve"> alusel</w:t>
      </w:r>
      <w:r w:rsidR="00A40B91" w:rsidRPr="00A40B91">
        <w:rPr>
          <w:rFonts w:ascii="Times New Roman" w:hAnsi="Times New Roman" w:cs="Times New Roman"/>
          <w:sz w:val="24"/>
          <w:szCs w:val="24"/>
        </w:rPr>
        <w:t xml:space="preserve"> kas kodakondsusjärgsesse või elukohaliikmesriiki või erandkorras muusse sihtkohta tagasipöördumiseks</w:t>
      </w:r>
      <w:r w:rsidR="00EA5175" w:rsidRPr="00A40B91">
        <w:rPr>
          <w:rFonts w:ascii="Times New Roman" w:hAnsi="Times New Roman" w:cs="Times New Roman"/>
          <w:sz w:val="24"/>
          <w:szCs w:val="24"/>
        </w:rPr>
        <w:t xml:space="preserve"> järgmistele isikutele, kelle reisidokument on </w:t>
      </w:r>
      <w:bookmarkStart w:id="18" w:name="_Hlk164168002"/>
      <w:r w:rsidR="00EA5175" w:rsidRPr="00A40B91">
        <w:rPr>
          <w:rFonts w:ascii="Times New Roman" w:hAnsi="Times New Roman" w:cs="Times New Roman"/>
          <w:sz w:val="24"/>
          <w:szCs w:val="24"/>
        </w:rPr>
        <w:t xml:space="preserve">kadunud, varastatud või hävinud või kellel ei ole seda muul </w:t>
      </w:r>
      <w:r w:rsidR="002B53FA" w:rsidRPr="00A40B91">
        <w:rPr>
          <w:rFonts w:ascii="Times New Roman" w:hAnsi="Times New Roman" w:cs="Times New Roman"/>
          <w:sz w:val="24"/>
          <w:szCs w:val="24"/>
        </w:rPr>
        <w:t>põhjusel</w:t>
      </w:r>
      <w:r w:rsidR="00EA5175" w:rsidRPr="00A40B91">
        <w:rPr>
          <w:rFonts w:ascii="Times New Roman" w:hAnsi="Times New Roman" w:cs="Times New Roman"/>
          <w:sz w:val="24"/>
          <w:szCs w:val="24"/>
        </w:rPr>
        <w:t xml:space="preserve"> võimalik mõistliku aja jooksul saada</w:t>
      </w:r>
      <w:bookmarkEnd w:id="18"/>
      <w:r w:rsidR="00EA5175" w:rsidRPr="00A40B91">
        <w:rPr>
          <w:rFonts w:ascii="Times New Roman" w:hAnsi="Times New Roman" w:cs="Times New Roman"/>
          <w:sz w:val="24"/>
          <w:szCs w:val="24"/>
        </w:rPr>
        <w:t>:</w:t>
      </w:r>
    </w:p>
    <w:p w14:paraId="411EA5F3" w14:textId="38DEA2A4"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1) Eesti kodanik;</w:t>
      </w:r>
    </w:p>
    <w:p w14:paraId="4FD1321E" w14:textId="1BA8840B"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2) esindamata Euroopa Liidu kodanik</w:t>
      </w:r>
      <w:r w:rsidR="005F3F7F" w:rsidRPr="00A40B91">
        <w:rPr>
          <w:rFonts w:ascii="Times New Roman" w:hAnsi="Times New Roman" w:cs="Times New Roman"/>
          <w:sz w:val="24"/>
          <w:szCs w:val="24"/>
        </w:rPr>
        <w:t>.</w:t>
      </w:r>
      <w:bookmarkEnd w:id="16"/>
      <w:bookmarkEnd w:id="17"/>
    </w:p>
    <w:p w14:paraId="16DF3602" w14:textId="77777777" w:rsidR="001D4C5E" w:rsidRDefault="001D4C5E" w:rsidP="00CF57D4">
      <w:pPr>
        <w:spacing w:after="0" w:line="240" w:lineRule="auto"/>
        <w:jc w:val="both"/>
        <w:rPr>
          <w:rFonts w:ascii="Times New Roman" w:hAnsi="Times New Roman" w:cs="Times New Roman"/>
          <w:b/>
          <w:sz w:val="24"/>
          <w:szCs w:val="24"/>
        </w:rPr>
      </w:pPr>
    </w:p>
    <w:p w14:paraId="7A47DB96" w14:textId="043FF9BB" w:rsidR="00A22CB0" w:rsidRPr="00A22CB0" w:rsidRDefault="00A22CB0" w:rsidP="00A22CB0">
      <w:pPr>
        <w:shd w:val="clear" w:color="auto" w:fill="FFFFFF"/>
        <w:spacing w:after="0" w:line="240" w:lineRule="auto"/>
        <w:jc w:val="both"/>
        <w:rPr>
          <w:rFonts w:ascii="Times New Roman" w:hAnsi="Times New Roman" w:cs="Times New Roman"/>
          <w:sz w:val="24"/>
          <w:szCs w:val="24"/>
          <w:shd w:val="clear" w:color="auto" w:fill="FFFFFF"/>
        </w:rPr>
      </w:pPr>
      <w:bookmarkStart w:id="19" w:name="_Hlk168639999"/>
      <w:bookmarkStart w:id="20" w:name="_Hlk166570711"/>
      <w:r w:rsidRPr="00A22CB0">
        <w:rPr>
          <w:rFonts w:ascii="Times New Roman" w:hAnsi="Times New Roman" w:cs="Times New Roman"/>
          <w:sz w:val="24"/>
          <w:szCs w:val="24"/>
        </w:rPr>
        <w:t>(</w:t>
      </w:r>
      <w:r w:rsidR="00E96D80">
        <w:rPr>
          <w:rFonts w:ascii="Times New Roman" w:hAnsi="Times New Roman" w:cs="Times New Roman"/>
          <w:sz w:val="24"/>
          <w:szCs w:val="24"/>
        </w:rPr>
        <w:t>2</w:t>
      </w:r>
      <w:r w:rsidRPr="00A22CB0">
        <w:rPr>
          <w:rFonts w:ascii="Times New Roman" w:hAnsi="Times New Roman" w:cs="Times New Roman"/>
          <w:sz w:val="24"/>
          <w:szCs w:val="24"/>
        </w:rPr>
        <w:t xml:space="preserve">) </w:t>
      </w:r>
      <w:r w:rsidRPr="00A22CB0">
        <w:rPr>
          <w:rFonts w:ascii="Times New Roman" w:hAnsi="Times New Roman" w:cs="Times New Roman"/>
          <w:sz w:val="24"/>
          <w:szCs w:val="24"/>
          <w:shd w:val="clear" w:color="auto" w:fill="FFFFFF"/>
        </w:rPr>
        <w:t>Euroopa Liidu tagasipöördumistunnistuse võib anda Eestisse tagasipöördumiseks välismaalasele:</w:t>
      </w:r>
    </w:p>
    <w:p w14:paraId="31C00A4C" w14:textId="46BF0432" w:rsidR="00A22CB0" w:rsidRPr="00A22CB0" w:rsidRDefault="00A22CB0" w:rsidP="00A22CB0">
      <w:pPr>
        <w:shd w:val="clear" w:color="auto" w:fill="FFFFFF"/>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shd w:val="clear" w:color="auto" w:fill="FFFFFF"/>
        </w:rPr>
        <w:t xml:space="preserve">1) </w:t>
      </w:r>
      <w:r w:rsidRPr="00A22CB0">
        <w:rPr>
          <w:rFonts w:ascii="Times New Roman" w:hAnsi="Times New Roman" w:cs="Times New Roman"/>
          <w:sz w:val="24"/>
          <w:szCs w:val="24"/>
        </w:rPr>
        <w:t>kes elab Eesti Vabariigis elamisloa alusel ja kellele välja antud välismaalase pass, ajutine reisidokument või pagulase reisidokument</w:t>
      </w:r>
      <w:r w:rsidR="00633F94">
        <w:rPr>
          <w:rFonts w:ascii="Times New Roman" w:eastAsia="Times New Roman" w:hAnsi="Times New Roman" w:cs="Times New Roman"/>
          <w:sz w:val="24"/>
          <w:szCs w:val="24"/>
          <w:bdr w:val="none" w:sz="0" w:space="0" w:color="auto" w:frame="1"/>
          <w:lang w:eastAsia="et-EE"/>
        </w:rPr>
        <w:t xml:space="preserve"> </w:t>
      </w:r>
      <w:r w:rsidRPr="00A22CB0">
        <w:rPr>
          <w:rFonts w:ascii="Times New Roman" w:eastAsia="Times New Roman" w:hAnsi="Times New Roman" w:cs="Times New Roman"/>
          <w:sz w:val="24"/>
          <w:szCs w:val="24"/>
          <w:bdr w:val="none" w:sz="0" w:space="0" w:color="auto" w:frame="1"/>
          <w:lang w:eastAsia="et-EE"/>
        </w:rPr>
        <w:t xml:space="preserve">on välisriigis viibides </w:t>
      </w:r>
      <w:r w:rsidRPr="00A22CB0">
        <w:rPr>
          <w:rFonts w:ascii="Times New Roman" w:hAnsi="Times New Roman" w:cs="Times New Roman"/>
          <w:sz w:val="24"/>
          <w:szCs w:val="24"/>
        </w:rPr>
        <w:t>kadunud, varastatud või hävinud või kui seda ei ole muul põhjusel võimalik mõistliku aja jooksul saada;</w:t>
      </w:r>
    </w:p>
    <w:p w14:paraId="4802E3CC" w14:textId="2F57C261" w:rsidR="00A22CB0" w:rsidRPr="00A22CB0" w:rsidRDefault="00A22CB0" w:rsidP="00A22CB0">
      <w:pPr>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rPr>
        <w:t xml:space="preserve">2) kelle Eesti Vabariik võtab </w:t>
      </w:r>
      <w:proofErr w:type="spellStart"/>
      <w:r w:rsidRPr="00A22CB0">
        <w:rPr>
          <w:rFonts w:ascii="Times New Roman" w:hAnsi="Times New Roman" w:cs="Times New Roman"/>
          <w:sz w:val="24"/>
          <w:szCs w:val="24"/>
        </w:rPr>
        <w:t>välislepingu</w:t>
      </w:r>
      <w:proofErr w:type="spellEnd"/>
      <w:r w:rsidRPr="00A22CB0">
        <w:rPr>
          <w:rFonts w:ascii="Times New Roman" w:hAnsi="Times New Roman" w:cs="Times New Roman"/>
          <w:sz w:val="24"/>
          <w:szCs w:val="24"/>
        </w:rPr>
        <w:t xml:space="preserve"> alusel tagasi.</w:t>
      </w:r>
    </w:p>
    <w:p w14:paraId="77047B4E" w14:textId="062738B0" w:rsidR="00A22CB0" w:rsidRDefault="00A22CB0" w:rsidP="0053161E">
      <w:pPr>
        <w:spacing w:after="0" w:line="240" w:lineRule="auto"/>
        <w:jc w:val="both"/>
        <w:rPr>
          <w:rFonts w:ascii="Times New Roman" w:hAnsi="Times New Roman" w:cs="Times New Roman"/>
          <w:sz w:val="24"/>
          <w:szCs w:val="24"/>
        </w:rPr>
      </w:pPr>
    </w:p>
    <w:p w14:paraId="437B022A" w14:textId="1156DA32" w:rsidR="00CC6FF4" w:rsidRDefault="0053161E"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96D80">
        <w:rPr>
          <w:rFonts w:ascii="Times New Roman" w:hAnsi="Times New Roman" w:cs="Times New Roman"/>
          <w:sz w:val="24"/>
          <w:szCs w:val="24"/>
        </w:rPr>
        <w:t>3</w:t>
      </w:r>
      <w:r>
        <w:rPr>
          <w:rFonts w:ascii="Times New Roman" w:hAnsi="Times New Roman" w:cs="Times New Roman"/>
          <w:sz w:val="24"/>
          <w:szCs w:val="24"/>
        </w:rPr>
        <w:t xml:space="preserve">) </w:t>
      </w:r>
      <w:r w:rsidR="0025310A" w:rsidRPr="00CF57D4">
        <w:rPr>
          <w:rFonts w:ascii="Times New Roman" w:hAnsi="Times New Roman" w:cs="Times New Roman"/>
          <w:sz w:val="24"/>
          <w:szCs w:val="24"/>
        </w:rPr>
        <w:t>Eesti kodaniku</w:t>
      </w:r>
      <w:r w:rsidR="008455FC">
        <w:rPr>
          <w:rFonts w:ascii="Times New Roman" w:hAnsi="Times New Roman" w:cs="Times New Roman"/>
          <w:sz w:val="24"/>
          <w:szCs w:val="24"/>
        </w:rPr>
        <w:t xml:space="preserve"> ja esindamata Euroopa Liidu kodaniku</w:t>
      </w:r>
      <w:r w:rsidR="0025310A" w:rsidRPr="00CF57D4">
        <w:rPr>
          <w:rFonts w:ascii="Times New Roman" w:hAnsi="Times New Roman" w:cs="Times New Roman"/>
          <w:sz w:val="24"/>
          <w:szCs w:val="24"/>
        </w:rPr>
        <w:t xml:space="preserve"> välisriigis sündinud alla üheaastasele lapsele antakse Euroopa Liidu tagasipöördumistunnistus sünnitõendi või sünnitunnistuse alusel. Eesti Vabariigis elamisloa alusel elava välismaalase välisriigis sündinud alla üheaastasele lapsele võib anda Euroopa Liidu tagasipöördumistunnistuse sünnitõendi või sünnitunnistuse alusel.</w:t>
      </w:r>
    </w:p>
    <w:p w14:paraId="1BA20129" w14:textId="77777777" w:rsidR="00A22CB0" w:rsidRDefault="00A22CB0" w:rsidP="00CF57D4">
      <w:pPr>
        <w:spacing w:after="0" w:line="240" w:lineRule="auto"/>
        <w:jc w:val="both"/>
        <w:rPr>
          <w:rFonts w:ascii="Times New Roman" w:hAnsi="Times New Roman" w:cs="Times New Roman"/>
          <w:sz w:val="24"/>
          <w:szCs w:val="24"/>
          <w:shd w:val="clear" w:color="auto" w:fill="FFFFFF"/>
        </w:rPr>
      </w:pPr>
    </w:p>
    <w:p w14:paraId="230F763D" w14:textId="4BFD654A" w:rsidR="0025310A" w:rsidRPr="00CF57D4" w:rsidRDefault="0025310A" w:rsidP="00CF57D4">
      <w:pPr>
        <w:spacing w:after="0" w:line="240" w:lineRule="auto"/>
        <w:jc w:val="both"/>
        <w:rPr>
          <w:rFonts w:ascii="Times New Roman" w:hAnsi="Times New Roman" w:cs="Times New Roman"/>
          <w:sz w:val="24"/>
          <w:szCs w:val="24"/>
          <w:shd w:val="clear" w:color="auto" w:fill="FFFFFF"/>
        </w:rPr>
      </w:pPr>
      <w:r w:rsidRPr="00CF57D4">
        <w:rPr>
          <w:rFonts w:ascii="Times New Roman" w:hAnsi="Times New Roman" w:cs="Times New Roman"/>
          <w:sz w:val="24"/>
          <w:szCs w:val="24"/>
          <w:shd w:val="clear" w:color="auto" w:fill="FFFFFF"/>
        </w:rPr>
        <w:t>(</w:t>
      </w:r>
      <w:r w:rsidR="00E96D80">
        <w:rPr>
          <w:rFonts w:ascii="Times New Roman" w:hAnsi="Times New Roman" w:cs="Times New Roman"/>
          <w:sz w:val="24"/>
          <w:szCs w:val="24"/>
          <w:shd w:val="clear" w:color="auto" w:fill="FFFFFF"/>
        </w:rPr>
        <w:t>4</w:t>
      </w:r>
      <w:r w:rsidRPr="00CF57D4">
        <w:rPr>
          <w:rFonts w:ascii="Times New Roman" w:hAnsi="Times New Roman" w:cs="Times New Roman"/>
          <w:sz w:val="24"/>
          <w:szCs w:val="24"/>
          <w:shd w:val="clear" w:color="auto" w:fill="FFFFFF"/>
        </w:rPr>
        <w:t xml:space="preserve">) Eesti kodanikule, kellel ei ole kehtivat Eesti dokumenti, võib Euroopa Liidu tagasipöördumistunnistuse </w:t>
      </w:r>
      <w:r w:rsidR="00CB4FEF">
        <w:rPr>
          <w:rFonts w:ascii="Times New Roman" w:hAnsi="Times New Roman" w:cs="Times New Roman"/>
          <w:sz w:val="24"/>
          <w:szCs w:val="24"/>
          <w:shd w:val="clear" w:color="auto" w:fill="FFFFFF"/>
        </w:rPr>
        <w:t>anda</w:t>
      </w:r>
      <w:r w:rsidRPr="00CF57D4">
        <w:rPr>
          <w:rFonts w:ascii="Times New Roman" w:hAnsi="Times New Roman" w:cs="Times New Roman"/>
          <w:sz w:val="24"/>
          <w:szCs w:val="24"/>
          <w:shd w:val="clear" w:color="auto" w:fill="FFFFFF"/>
        </w:rPr>
        <w:t xml:space="preserve">, kui dokumendi väljastamine on avalikes huvides. Sel juhul ei pea dokumendi </w:t>
      </w:r>
      <w:r w:rsidR="00CB4FEF">
        <w:rPr>
          <w:rFonts w:ascii="Times New Roman" w:hAnsi="Times New Roman" w:cs="Times New Roman"/>
          <w:sz w:val="24"/>
          <w:szCs w:val="24"/>
          <w:shd w:val="clear" w:color="auto" w:fill="FFFFFF"/>
        </w:rPr>
        <w:t>andmiseks</w:t>
      </w:r>
      <w:r w:rsidRPr="00CF57D4">
        <w:rPr>
          <w:rFonts w:ascii="Times New Roman" w:hAnsi="Times New Roman" w:cs="Times New Roman"/>
          <w:sz w:val="24"/>
          <w:szCs w:val="24"/>
          <w:shd w:val="clear" w:color="auto" w:fill="FFFFFF"/>
        </w:rPr>
        <w:t xml:space="preserve"> olema isiku taotlust.</w:t>
      </w:r>
    </w:p>
    <w:p w14:paraId="62EA97B5" w14:textId="0F4230B8" w:rsidR="00CF57D4" w:rsidRDefault="00CF57D4" w:rsidP="00CF57D4">
      <w:pPr>
        <w:spacing w:after="0" w:line="240" w:lineRule="auto"/>
        <w:jc w:val="both"/>
        <w:rPr>
          <w:rFonts w:ascii="Times New Roman" w:hAnsi="Times New Roman" w:cs="Times New Roman"/>
          <w:sz w:val="24"/>
          <w:szCs w:val="24"/>
          <w:shd w:val="clear" w:color="auto" w:fill="FFFFFF"/>
        </w:rPr>
      </w:pPr>
    </w:p>
    <w:p w14:paraId="1E0FDC3C" w14:textId="31E818C1" w:rsidR="00E96D80" w:rsidRDefault="00E96D80" w:rsidP="00E96D80">
      <w:pPr>
        <w:spacing w:after="0" w:line="240" w:lineRule="auto"/>
        <w:jc w:val="both"/>
        <w:rPr>
          <w:rFonts w:ascii="Times New Roman" w:hAnsi="Times New Roman" w:cs="Times New Roman"/>
          <w:b/>
          <w:sz w:val="24"/>
          <w:szCs w:val="24"/>
        </w:rPr>
      </w:pPr>
      <w:r w:rsidRPr="001D4C5E">
        <w:rPr>
          <w:rFonts w:ascii="Times New Roman" w:hAnsi="Times New Roman" w:cs="Times New Roman"/>
          <w:bCs/>
          <w:sz w:val="24"/>
          <w:szCs w:val="24"/>
        </w:rPr>
        <w:t>(</w:t>
      </w:r>
      <w:r>
        <w:rPr>
          <w:rFonts w:ascii="Times New Roman" w:hAnsi="Times New Roman" w:cs="Times New Roman"/>
          <w:bCs/>
          <w:sz w:val="24"/>
          <w:szCs w:val="24"/>
        </w:rPr>
        <w:t>5</w:t>
      </w:r>
      <w:r w:rsidRPr="001D4C5E">
        <w:rPr>
          <w:rFonts w:ascii="Times New Roman" w:hAnsi="Times New Roman" w:cs="Times New Roman"/>
          <w:bCs/>
          <w:sz w:val="24"/>
          <w:szCs w:val="24"/>
        </w:rPr>
        <w:t>)</w:t>
      </w:r>
      <w:r w:rsidRPr="001D4C5E">
        <w:rPr>
          <w:rFonts w:ascii="Times New Roman" w:hAnsi="Times New Roman" w:cs="Times New Roman"/>
          <w:b/>
          <w:sz w:val="24"/>
          <w:szCs w:val="24"/>
        </w:rPr>
        <w:t xml:space="preserve"> </w:t>
      </w:r>
      <w:r w:rsidRPr="001D4C5E">
        <w:rPr>
          <w:rFonts w:ascii="Times New Roman" w:hAnsi="Times New Roman" w:cs="Times New Roman"/>
          <w:color w:val="202020"/>
          <w:sz w:val="24"/>
          <w:szCs w:val="24"/>
          <w:shd w:val="clear" w:color="auto" w:fill="FFFFFF"/>
        </w:rPr>
        <w:t>Esindamata on Euroopa Liidu liikmesriigi, kaasa arvatud Eesti kodanik juhul, kui tema kodakondsusjärgsel riigil ei ole kolmandas riigis või Euroopa Liidus välisesindust või kui sealsel välisesindusel või aukonsulil ei ole võimalik tagasipöördumis</w:t>
      </w:r>
      <w:r>
        <w:rPr>
          <w:rFonts w:ascii="Times New Roman" w:hAnsi="Times New Roman" w:cs="Times New Roman"/>
          <w:color w:val="202020"/>
          <w:sz w:val="24"/>
          <w:szCs w:val="24"/>
          <w:shd w:val="clear" w:color="auto" w:fill="FFFFFF"/>
        </w:rPr>
        <w:t xml:space="preserve">eks </w:t>
      </w:r>
      <w:r w:rsidRPr="001D4C5E">
        <w:rPr>
          <w:rFonts w:ascii="Times New Roman" w:hAnsi="Times New Roman" w:cs="Times New Roman"/>
          <w:color w:val="202020"/>
          <w:sz w:val="24"/>
          <w:szCs w:val="24"/>
          <w:shd w:val="clear" w:color="auto" w:fill="FFFFFF"/>
        </w:rPr>
        <w:t>dokumenti anda</w:t>
      </w:r>
      <w:r>
        <w:rPr>
          <w:rFonts w:ascii="Arial" w:hAnsi="Arial" w:cs="Arial"/>
          <w:color w:val="202020"/>
          <w:sz w:val="21"/>
          <w:szCs w:val="21"/>
          <w:shd w:val="clear" w:color="auto" w:fill="FFFFFF"/>
        </w:rPr>
        <w:t>.</w:t>
      </w:r>
    </w:p>
    <w:p w14:paraId="7953C740" w14:textId="77777777" w:rsidR="00E96D80" w:rsidRDefault="00E96D80" w:rsidP="00CF57D4">
      <w:pPr>
        <w:spacing w:after="0" w:line="240" w:lineRule="auto"/>
        <w:jc w:val="both"/>
        <w:rPr>
          <w:rFonts w:ascii="Times New Roman" w:hAnsi="Times New Roman" w:cs="Times New Roman"/>
          <w:sz w:val="24"/>
          <w:szCs w:val="24"/>
          <w:shd w:val="clear" w:color="auto" w:fill="FFFFFF"/>
        </w:rPr>
      </w:pPr>
    </w:p>
    <w:p w14:paraId="49C103FB" w14:textId="77777777" w:rsidR="004D5117" w:rsidRPr="00630661" w:rsidRDefault="004D5117" w:rsidP="004D5117">
      <w:pPr>
        <w:spacing w:after="0" w:line="240" w:lineRule="auto"/>
        <w:jc w:val="both"/>
        <w:rPr>
          <w:rFonts w:ascii="Times New Roman" w:hAnsi="Times New Roman" w:cs="Times New Roman"/>
          <w:sz w:val="24"/>
          <w:szCs w:val="24"/>
          <w:shd w:val="clear" w:color="auto" w:fill="FFFFFF"/>
        </w:rPr>
      </w:pPr>
      <w:r w:rsidRPr="0063066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6</w:t>
      </w:r>
      <w:r w:rsidRPr="00630661">
        <w:rPr>
          <w:rFonts w:ascii="Times New Roman" w:hAnsi="Times New Roman" w:cs="Times New Roman"/>
          <w:sz w:val="24"/>
          <w:szCs w:val="24"/>
          <w:shd w:val="clear" w:color="auto" w:fill="FFFFFF"/>
        </w:rPr>
        <w:t>) Euroopa Liidu tagasipöördumistunnistusest tehakse koopia</w:t>
      </w:r>
      <w:r w:rsidRPr="00630661">
        <w:rPr>
          <w:rFonts w:ascii="Times New Roman" w:hAnsi="Times New Roman" w:cs="Times New Roman"/>
          <w:sz w:val="24"/>
          <w:szCs w:val="24"/>
        </w:rPr>
        <w:t xml:space="preserve"> </w:t>
      </w:r>
      <w:r w:rsidRPr="00C1361A">
        <w:rPr>
          <w:rFonts w:ascii="Times New Roman" w:hAnsi="Times New Roman" w:cs="Times New Roman"/>
          <w:sz w:val="24"/>
          <w:szCs w:val="24"/>
        </w:rPr>
        <w:t xml:space="preserve">või </w:t>
      </w:r>
      <w:proofErr w:type="spellStart"/>
      <w:r w:rsidRPr="00C1361A">
        <w:rPr>
          <w:rFonts w:ascii="Times New Roman" w:hAnsi="Times New Roman" w:cs="Times New Roman"/>
          <w:sz w:val="24"/>
          <w:szCs w:val="24"/>
        </w:rPr>
        <w:t>skann</w:t>
      </w:r>
      <w:proofErr w:type="spellEnd"/>
      <w:r w:rsidRPr="00630661">
        <w:rPr>
          <w:rFonts w:ascii="Times New Roman" w:hAnsi="Times New Roman" w:cs="Times New Roman"/>
          <w:sz w:val="24"/>
          <w:szCs w:val="24"/>
          <w:shd w:val="clear" w:color="auto" w:fill="FFFFFF"/>
        </w:rPr>
        <w:t>, mis:</w:t>
      </w:r>
    </w:p>
    <w:p w14:paraId="0CC2A28E" w14:textId="5410B568" w:rsidR="004D5117" w:rsidRPr="00630661" w:rsidRDefault="004D5117" w:rsidP="004D5117">
      <w:pPr>
        <w:spacing w:after="0" w:line="240" w:lineRule="auto"/>
        <w:jc w:val="both"/>
        <w:rPr>
          <w:rFonts w:ascii="Times New Roman" w:hAnsi="Times New Roman" w:cs="Times New Roman"/>
          <w:sz w:val="24"/>
          <w:szCs w:val="24"/>
          <w:shd w:val="clear" w:color="auto" w:fill="FFFFFF"/>
        </w:rPr>
      </w:pPr>
      <w:r w:rsidRPr="00630661">
        <w:rPr>
          <w:rFonts w:ascii="Times New Roman" w:hAnsi="Times New Roman" w:cs="Times New Roman"/>
          <w:sz w:val="24"/>
          <w:szCs w:val="24"/>
          <w:shd w:val="clear" w:color="auto" w:fill="FFFFFF"/>
        </w:rPr>
        <w:t xml:space="preserve">1) säilitatakse </w:t>
      </w:r>
      <w:ins w:id="21" w:author="Aili Sandre" w:date="2024-07-25T11:09:00Z">
        <w:r w:rsidR="001F4DC8">
          <w:rPr>
            <w:rFonts w:ascii="Times New Roman" w:hAnsi="Times New Roman" w:cs="Times New Roman"/>
            <w:sz w:val="24"/>
            <w:szCs w:val="24"/>
            <w:shd w:val="clear" w:color="auto" w:fill="FFFFFF"/>
          </w:rPr>
          <w:t>k</w:t>
        </w:r>
      </w:ins>
      <w:del w:id="22" w:author="Aili Sandre" w:date="2024-07-25T11:09:00Z">
        <w:r w:rsidRPr="00630661" w:rsidDel="001F4DC8">
          <w:rPr>
            <w:rFonts w:ascii="Times New Roman" w:hAnsi="Times New Roman" w:cs="Times New Roman"/>
            <w:sz w:val="24"/>
            <w:szCs w:val="24"/>
            <w:shd w:val="clear" w:color="auto" w:fill="FFFFFF"/>
          </w:rPr>
          <w:delText>K</w:delText>
        </w:r>
      </w:del>
      <w:r w:rsidRPr="00630661">
        <w:rPr>
          <w:rFonts w:ascii="Times New Roman" w:hAnsi="Times New Roman" w:cs="Times New Roman"/>
          <w:sz w:val="24"/>
          <w:szCs w:val="24"/>
          <w:shd w:val="clear" w:color="auto" w:fill="FFFFFF"/>
        </w:rPr>
        <w:t>onsulaarametniku ametitoimingute ja diplomaatiliste passide andmekogus</w:t>
      </w:r>
      <w:r>
        <w:rPr>
          <w:rFonts w:ascii="Times New Roman" w:hAnsi="Times New Roman" w:cs="Times New Roman"/>
          <w:sz w:val="24"/>
          <w:szCs w:val="24"/>
          <w:shd w:val="clear" w:color="auto" w:fill="FFFFFF"/>
        </w:rPr>
        <w:t>;</w:t>
      </w:r>
      <w:del w:id="23" w:author="Aili Sandre" w:date="2024-07-25T11:10:00Z">
        <w:r w:rsidRPr="00630661" w:rsidDel="001F4DC8">
          <w:rPr>
            <w:rFonts w:ascii="Times New Roman" w:hAnsi="Times New Roman" w:cs="Times New Roman"/>
            <w:sz w:val="24"/>
            <w:szCs w:val="24"/>
            <w:shd w:val="clear" w:color="auto" w:fill="FFFFFF"/>
          </w:rPr>
          <w:delText xml:space="preserve"> </w:delText>
        </w:r>
      </w:del>
    </w:p>
    <w:p w14:paraId="21E2EA6B" w14:textId="17C0F63D" w:rsidR="004D5117" w:rsidRPr="00CF57D4" w:rsidRDefault="004D5117" w:rsidP="004D5117">
      <w:pPr>
        <w:spacing w:after="0" w:line="240" w:lineRule="auto"/>
        <w:jc w:val="both"/>
        <w:rPr>
          <w:rFonts w:ascii="Times New Roman" w:hAnsi="Times New Roman" w:cs="Times New Roman"/>
          <w:sz w:val="24"/>
          <w:szCs w:val="24"/>
          <w:shd w:val="clear" w:color="auto" w:fill="FFFFFF"/>
        </w:rPr>
      </w:pPr>
      <w:r w:rsidRPr="00630661">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 xml:space="preserve"> edastatakse käesoleva paragrahvi lõike 1 punktis 2 nimetatud isiku puhul</w:t>
      </w:r>
      <w:r w:rsidRPr="0063066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tema</w:t>
      </w:r>
      <w:r w:rsidRPr="00630661">
        <w:rPr>
          <w:rFonts w:ascii="Times New Roman" w:hAnsi="Times New Roman" w:cs="Times New Roman"/>
          <w:sz w:val="24"/>
          <w:szCs w:val="24"/>
          <w:shd w:val="clear" w:color="auto" w:fill="FFFFFF"/>
        </w:rPr>
        <w:t xml:space="preserve"> kodakondsusjärgse liikmesriigi pädevale asutusele.</w:t>
      </w:r>
      <w:r w:rsidR="00E96D80">
        <w:rPr>
          <w:rFonts w:ascii="Times New Roman" w:hAnsi="Times New Roman" w:cs="Times New Roman"/>
          <w:sz w:val="24"/>
          <w:szCs w:val="24"/>
          <w:shd w:val="clear" w:color="auto" w:fill="FFFFFF"/>
        </w:rPr>
        <w:t>“;</w:t>
      </w:r>
    </w:p>
    <w:p w14:paraId="0C30DDFE" w14:textId="77777777" w:rsidR="004D5117" w:rsidRPr="00A40B91" w:rsidRDefault="004D5117" w:rsidP="00CF57D4">
      <w:pPr>
        <w:spacing w:after="0" w:line="240" w:lineRule="auto"/>
        <w:jc w:val="both"/>
        <w:rPr>
          <w:rFonts w:ascii="Times New Roman" w:hAnsi="Times New Roman" w:cs="Times New Roman"/>
          <w:sz w:val="24"/>
          <w:szCs w:val="24"/>
          <w:shd w:val="clear" w:color="auto" w:fill="FFFFFF"/>
        </w:rPr>
      </w:pPr>
    </w:p>
    <w:bookmarkEnd w:id="19"/>
    <w:bookmarkEnd w:id="11"/>
    <w:bookmarkEnd w:id="20"/>
    <w:p w14:paraId="034B6859" w14:textId="1AFB8167" w:rsidR="005D0FD6" w:rsidRPr="00341B01" w:rsidRDefault="004D58AB" w:rsidP="00CF57D4">
      <w:pPr>
        <w:spacing w:after="0" w:line="240" w:lineRule="auto"/>
        <w:jc w:val="both"/>
        <w:rPr>
          <w:rFonts w:ascii="Times New Roman" w:hAnsi="Times New Roman" w:cs="Times New Roman"/>
          <w:sz w:val="24"/>
          <w:szCs w:val="24"/>
        </w:rPr>
      </w:pPr>
      <w:r w:rsidRPr="00341B01">
        <w:rPr>
          <w:rFonts w:ascii="Times New Roman" w:hAnsi="Times New Roman" w:cs="Times New Roman"/>
          <w:b/>
          <w:bCs/>
          <w:sz w:val="24"/>
          <w:szCs w:val="24"/>
        </w:rPr>
        <w:t>1</w:t>
      </w:r>
      <w:r w:rsidR="003E50CA">
        <w:rPr>
          <w:rFonts w:ascii="Times New Roman" w:hAnsi="Times New Roman" w:cs="Times New Roman"/>
          <w:b/>
          <w:bCs/>
          <w:sz w:val="24"/>
          <w:szCs w:val="24"/>
        </w:rPr>
        <w:t>1</w:t>
      </w:r>
      <w:r w:rsidRPr="00341B01">
        <w:rPr>
          <w:rFonts w:ascii="Times New Roman" w:hAnsi="Times New Roman" w:cs="Times New Roman"/>
          <w:b/>
          <w:bCs/>
          <w:sz w:val="24"/>
          <w:szCs w:val="24"/>
        </w:rPr>
        <w:t xml:space="preserve">) </w:t>
      </w:r>
      <w:r w:rsidR="005D0FD6" w:rsidRPr="00341B01">
        <w:rPr>
          <w:rFonts w:ascii="Times New Roman" w:hAnsi="Times New Roman" w:cs="Times New Roman"/>
          <w:sz w:val="24"/>
          <w:szCs w:val="24"/>
        </w:rPr>
        <w:t>paragrahv</w:t>
      </w:r>
      <w:ins w:id="24" w:author="Mari Käbi" w:date="2024-07-30T13:54:00Z">
        <w:r w:rsidR="001B20B8">
          <w:rPr>
            <w:rFonts w:ascii="Times New Roman" w:hAnsi="Times New Roman" w:cs="Times New Roman"/>
            <w:sz w:val="24"/>
            <w:szCs w:val="24"/>
          </w:rPr>
          <w:t>i</w:t>
        </w:r>
      </w:ins>
      <w:r w:rsidR="000F309A" w:rsidRPr="00341B01">
        <w:rPr>
          <w:rFonts w:ascii="Times New Roman" w:hAnsi="Times New Roman" w:cs="Times New Roman"/>
          <w:sz w:val="24"/>
          <w:szCs w:val="24"/>
        </w:rPr>
        <w:t> </w:t>
      </w:r>
      <w:r w:rsidR="005D0FD6" w:rsidRPr="00341B01">
        <w:rPr>
          <w:rFonts w:ascii="Times New Roman" w:hAnsi="Times New Roman" w:cs="Times New Roman"/>
          <w:sz w:val="24"/>
          <w:szCs w:val="24"/>
        </w:rPr>
        <w:t>36</w:t>
      </w:r>
      <w:r w:rsidR="005D0FD6" w:rsidRPr="00341B01">
        <w:rPr>
          <w:rFonts w:ascii="Times New Roman" w:hAnsi="Times New Roman" w:cs="Times New Roman"/>
          <w:sz w:val="24"/>
          <w:szCs w:val="24"/>
          <w:vertAlign w:val="superscript"/>
        </w:rPr>
        <w:t>5</w:t>
      </w:r>
      <w:r w:rsidR="005D0FD6" w:rsidRPr="00341B01">
        <w:rPr>
          <w:rFonts w:ascii="Times New Roman" w:hAnsi="Times New Roman" w:cs="Times New Roman"/>
          <w:sz w:val="24"/>
          <w:szCs w:val="24"/>
        </w:rPr>
        <w:t xml:space="preserve"> </w:t>
      </w:r>
      <w:ins w:id="25" w:author="Mari Käbi" w:date="2024-07-30T13:54:00Z">
        <w:r w:rsidR="001B20B8">
          <w:rPr>
            <w:rFonts w:ascii="Times New Roman" w:hAnsi="Times New Roman" w:cs="Times New Roman"/>
            <w:sz w:val="24"/>
            <w:szCs w:val="24"/>
          </w:rPr>
          <w:t xml:space="preserve">tekst </w:t>
        </w:r>
      </w:ins>
      <w:r w:rsidR="00A97756" w:rsidRPr="00341B01">
        <w:rPr>
          <w:rFonts w:ascii="Times New Roman" w:hAnsi="Times New Roman" w:cs="Times New Roman"/>
          <w:sz w:val="24"/>
          <w:szCs w:val="24"/>
        </w:rPr>
        <w:t xml:space="preserve">muudetakse ja </w:t>
      </w:r>
      <w:r w:rsidR="005D0FD6" w:rsidRPr="00341B01">
        <w:rPr>
          <w:rFonts w:ascii="Times New Roman" w:hAnsi="Times New Roman" w:cs="Times New Roman"/>
          <w:sz w:val="24"/>
          <w:szCs w:val="24"/>
        </w:rPr>
        <w:t>sõnastatakse järgmiselt:</w:t>
      </w:r>
    </w:p>
    <w:p w14:paraId="1E5694A7" w14:textId="3440F2C6" w:rsidR="005D0FD6" w:rsidRPr="00341B01" w:rsidRDefault="005D0FD6" w:rsidP="00CF57D4">
      <w:pPr>
        <w:spacing w:after="0" w:line="240" w:lineRule="auto"/>
        <w:jc w:val="both"/>
        <w:rPr>
          <w:rFonts w:ascii="Times New Roman" w:hAnsi="Times New Roman" w:cs="Times New Roman"/>
          <w:b/>
          <w:bCs/>
          <w:sz w:val="24"/>
          <w:szCs w:val="24"/>
        </w:rPr>
      </w:pPr>
      <w:r w:rsidRPr="00341B01">
        <w:rPr>
          <w:rFonts w:ascii="Times New Roman" w:hAnsi="Times New Roman" w:cs="Times New Roman"/>
          <w:sz w:val="24"/>
          <w:szCs w:val="24"/>
        </w:rPr>
        <w:t>„</w:t>
      </w:r>
      <w:bookmarkStart w:id="26" w:name="_Hlk168640076"/>
      <w:r w:rsidRPr="00341B01">
        <w:rPr>
          <w:rFonts w:ascii="Times New Roman" w:hAnsi="Times New Roman" w:cs="Times New Roman"/>
          <w:sz w:val="24"/>
          <w:szCs w:val="24"/>
        </w:rPr>
        <w:t xml:space="preserve">(1) </w:t>
      </w:r>
      <w:bookmarkStart w:id="27" w:name="_Hlk166570746"/>
      <w:r w:rsidR="00524DC5" w:rsidRPr="00341B01">
        <w:rPr>
          <w:rFonts w:ascii="Times New Roman" w:hAnsi="Times New Roman" w:cs="Times New Roman"/>
          <w:sz w:val="24"/>
          <w:szCs w:val="24"/>
          <w:shd w:val="clear" w:color="auto" w:fill="FFFFFF"/>
        </w:rPr>
        <w:t>Euroopa Liidu tagasipöördumistunnistus antakse</w:t>
      </w:r>
      <w:r w:rsidR="00524DC5" w:rsidRPr="00341B01">
        <w:rPr>
          <w:rFonts w:ascii="Times New Roman" w:hAnsi="Times New Roman" w:cs="Times New Roman"/>
          <w:sz w:val="24"/>
          <w:szCs w:val="24"/>
        </w:rPr>
        <w:t xml:space="preserve"> üheks reisiks kehtivusajaga kuni 15 kalendripäeva. Erandlikel asjaoludel võib Euroopa Liidu tagasipöördumistunnistuse kehtivusaeg olla pikem.</w:t>
      </w:r>
      <w:bookmarkEnd w:id="27"/>
      <w:bookmarkEnd w:id="26"/>
    </w:p>
    <w:p w14:paraId="069FEB92" w14:textId="77777777" w:rsidR="00CF57D4" w:rsidRPr="00341B01" w:rsidRDefault="00CF57D4" w:rsidP="00CF57D4">
      <w:pPr>
        <w:spacing w:after="0" w:line="240" w:lineRule="auto"/>
        <w:jc w:val="both"/>
        <w:rPr>
          <w:rFonts w:ascii="Times New Roman" w:hAnsi="Times New Roman" w:cs="Times New Roman"/>
          <w:b/>
          <w:sz w:val="24"/>
          <w:szCs w:val="24"/>
        </w:rPr>
      </w:pPr>
    </w:p>
    <w:p w14:paraId="3A44D57B" w14:textId="4B1F58D9" w:rsidR="004D58AB" w:rsidRPr="00CF57D4" w:rsidRDefault="004D58AB" w:rsidP="00CF57D4">
      <w:pPr>
        <w:spacing w:after="0" w:line="240" w:lineRule="auto"/>
        <w:jc w:val="both"/>
        <w:rPr>
          <w:rFonts w:ascii="Times New Roman" w:hAnsi="Times New Roman" w:cs="Times New Roman"/>
          <w:sz w:val="24"/>
          <w:szCs w:val="24"/>
        </w:rPr>
      </w:pPr>
      <w:bookmarkStart w:id="28" w:name="_Hlk166570782"/>
      <w:bookmarkStart w:id="29" w:name="_Hlk168640157"/>
      <w:r w:rsidRPr="00341B01">
        <w:rPr>
          <w:rFonts w:ascii="Times New Roman" w:hAnsi="Times New Roman" w:cs="Times New Roman"/>
          <w:sz w:val="24"/>
          <w:szCs w:val="24"/>
        </w:rPr>
        <w:t>(</w:t>
      </w:r>
      <w:r w:rsidR="00341B01" w:rsidRPr="00341B01">
        <w:rPr>
          <w:rFonts w:ascii="Times New Roman" w:hAnsi="Times New Roman" w:cs="Times New Roman"/>
          <w:sz w:val="24"/>
          <w:szCs w:val="24"/>
        </w:rPr>
        <w:t>2</w:t>
      </w:r>
      <w:r w:rsidRPr="00341B01">
        <w:rPr>
          <w:rFonts w:ascii="Times New Roman" w:hAnsi="Times New Roman" w:cs="Times New Roman"/>
          <w:sz w:val="24"/>
          <w:szCs w:val="24"/>
        </w:rPr>
        <w:t>)</w:t>
      </w:r>
      <w:r w:rsidR="00676089" w:rsidRPr="00341B01">
        <w:rPr>
          <w:rFonts w:ascii="Times New Roman" w:hAnsi="Times New Roman" w:cs="Times New Roman"/>
          <w:sz w:val="24"/>
          <w:szCs w:val="24"/>
        </w:rPr>
        <w:t xml:space="preserve"> </w:t>
      </w:r>
      <w:r w:rsidR="00A22CB0" w:rsidRPr="00341B01">
        <w:rPr>
          <w:rFonts w:ascii="Times New Roman" w:hAnsi="Times New Roman" w:cs="Times New Roman"/>
          <w:sz w:val="24"/>
          <w:szCs w:val="24"/>
        </w:rPr>
        <w:t xml:space="preserve">Käesoleva </w:t>
      </w:r>
      <w:bookmarkStart w:id="30" w:name="_Hlk170047502"/>
      <w:r w:rsidR="00A22CB0" w:rsidRPr="00341B01">
        <w:rPr>
          <w:rFonts w:ascii="Times New Roman" w:hAnsi="Times New Roman" w:cs="Times New Roman"/>
          <w:sz w:val="24"/>
          <w:szCs w:val="24"/>
        </w:rPr>
        <w:t>seaduse §</w:t>
      </w:r>
      <w:r w:rsidR="00264B9C" w:rsidRPr="00341B01">
        <w:rPr>
          <w:rFonts w:ascii="Times New Roman" w:hAnsi="Times New Roman" w:cs="Times New Roman"/>
          <w:sz w:val="24"/>
          <w:szCs w:val="24"/>
        </w:rPr>
        <w:t> </w:t>
      </w:r>
      <w:r w:rsidR="00A22CB0" w:rsidRPr="00341B01">
        <w:rPr>
          <w:rFonts w:ascii="Times New Roman" w:hAnsi="Times New Roman" w:cs="Times New Roman"/>
          <w:sz w:val="24"/>
          <w:szCs w:val="24"/>
        </w:rPr>
        <w:t>36</w:t>
      </w:r>
      <w:r w:rsidR="00A22CB0" w:rsidRPr="00341B01">
        <w:rPr>
          <w:rFonts w:ascii="Times New Roman" w:hAnsi="Times New Roman" w:cs="Times New Roman"/>
          <w:sz w:val="24"/>
          <w:szCs w:val="24"/>
          <w:vertAlign w:val="superscript"/>
        </w:rPr>
        <w:t>4</w:t>
      </w:r>
      <w:r w:rsidR="00A22CB0" w:rsidRPr="00341B01">
        <w:rPr>
          <w:rFonts w:ascii="Times New Roman" w:hAnsi="Times New Roman" w:cs="Times New Roman"/>
          <w:sz w:val="24"/>
          <w:szCs w:val="24"/>
        </w:rPr>
        <w:t xml:space="preserve"> lõike</w:t>
      </w:r>
      <w:r w:rsidR="00264B9C" w:rsidRPr="00341B01">
        <w:rPr>
          <w:rFonts w:ascii="Times New Roman" w:hAnsi="Times New Roman" w:cs="Times New Roman"/>
          <w:sz w:val="24"/>
          <w:szCs w:val="24"/>
        </w:rPr>
        <w:t> </w:t>
      </w:r>
      <w:r w:rsidR="00263742">
        <w:rPr>
          <w:rFonts w:ascii="Times New Roman" w:hAnsi="Times New Roman" w:cs="Times New Roman"/>
          <w:sz w:val="24"/>
          <w:szCs w:val="24"/>
        </w:rPr>
        <w:t>2</w:t>
      </w:r>
      <w:r w:rsidR="00A22CB0" w:rsidRPr="00341B01">
        <w:rPr>
          <w:rFonts w:ascii="Times New Roman" w:hAnsi="Times New Roman" w:cs="Times New Roman"/>
          <w:sz w:val="24"/>
          <w:szCs w:val="24"/>
        </w:rPr>
        <w:t xml:space="preserve"> punktis</w:t>
      </w:r>
      <w:r w:rsidR="00264B9C" w:rsidRPr="00341B01">
        <w:rPr>
          <w:rFonts w:ascii="Times New Roman" w:hAnsi="Times New Roman" w:cs="Times New Roman"/>
          <w:sz w:val="24"/>
          <w:szCs w:val="24"/>
        </w:rPr>
        <w:t> </w:t>
      </w:r>
      <w:r w:rsidR="00A22CB0" w:rsidRPr="00341B01">
        <w:rPr>
          <w:rFonts w:ascii="Times New Roman" w:hAnsi="Times New Roman" w:cs="Times New Roman"/>
          <w:sz w:val="24"/>
          <w:szCs w:val="24"/>
        </w:rPr>
        <w:t xml:space="preserve">1 nimetatud </w:t>
      </w:r>
      <w:r w:rsidR="00524DC5" w:rsidRPr="00341B01">
        <w:rPr>
          <w:rFonts w:ascii="Times New Roman" w:hAnsi="Times New Roman" w:cs="Times New Roman"/>
          <w:sz w:val="24"/>
          <w:szCs w:val="24"/>
        </w:rPr>
        <w:t xml:space="preserve">isikule </w:t>
      </w:r>
      <w:r w:rsidR="00A22CB0" w:rsidRPr="00341B01">
        <w:rPr>
          <w:rFonts w:ascii="Times New Roman" w:hAnsi="Times New Roman" w:cs="Times New Roman"/>
          <w:sz w:val="24"/>
          <w:szCs w:val="24"/>
        </w:rPr>
        <w:t>antud Euroopa Liidu tagasipöördumistunnistuse kehtivusaeg ei tohi ületada välismaalase elamisloa kehtivusaega</w:t>
      </w:r>
      <w:bookmarkEnd w:id="28"/>
      <w:bookmarkEnd w:id="30"/>
      <w:r w:rsidR="00A22CB0" w:rsidRPr="00341B01">
        <w:rPr>
          <w:rFonts w:ascii="Times New Roman" w:hAnsi="Times New Roman" w:cs="Times New Roman"/>
          <w:sz w:val="24"/>
          <w:szCs w:val="24"/>
        </w:rPr>
        <w:t>.</w:t>
      </w:r>
      <w:bookmarkEnd w:id="29"/>
      <w:r w:rsidR="00A22CB0" w:rsidRPr="00341B01">
        <w:rPr>
          <w:rFonts w:ascii="Times New Roman" w:hAnsi="Times New Roman" w:cs="Times New Roman"/>
          <w:sz w:val="24"/>
          <w:szCs w:val="24"/>
        </w:rPr>
        <w:t>“</w:t>
      </w:r>
      <w:r w:rsidR="005D0FD6" w:rsidRPr="00341B01">
        <w:rPr>
          <w:rFonts w:ascii="Times New Roman" w:hAnsi="Times New Roman" w:cs="Times New Roman"/>
          <w:sz w:val="24"/>
          <w:szCs w:val="24"/>
        </w:rPr>
        <w:t>;</w:t>
      </w:r>
    </w:p>
    <w:p w14:paraId="306F2F5F" w14:textId="77777777" w:rsidR="00CF57D4" w:rsidRDefault="00CF57D4" w:rsidP="00CF57D4">
      <w:pPr>
        <w:spacing w:after="0" w:line="240" w:lineRule="auto"/>
        <w:jc w:val="both"/>
        <w:rPr>
          <w:rFonts w:ascii="Times New Roman" w:hAnsi="Times New Roman" w:cs="Times New Roman"/>
          <w:b/>
          <w:bCs/>
          <w:sz w:val="24"/>
          <w:szCs w:val="24"/>
        </w:rPr>
      </w:pPr>
    </w:p>
    <w:p w14:paraId="50DDA5A4" w14:textId="531A3898" w:rsidR="00921C18" w:rsidRPr="004168E3" w:rsidRDefault="00921C18" w:rsidP="00921C18">
      <w:pPr>
        <w:spacing w:after="0" w:line="240" w:lineRule="auto"/>
        <w:jc w:val="both"/>
        <w:rPr>
          <w:rFonts w:ascii="Times New Roman" w:hAnsi="Times New Roman" w:cs="Times New Roman"/>
          <w:color w:val="202020"/>
          <w:sz w:val="24"/>
          <w:szCs w:val="24"/>
          <w:shd w:val="clear" w:color="auto" w:fill="FFFFFF"/>
        </w:rPr>
      </w:pPr>
      <w:r w:rsidRPr="004168E3">
        <w:rPr>
          <w:rFonts w:ascii="Times New Roman" w:hAnsi="Times New Roman" w:cs="Times New Roman"/>
          <w:b/>
          <w:bCs/>
          <w:color w:val="202020"/>
          <w:sz w:val="24"/>
          <w:szCs w:val="24"/>
          <w:shd w:val="clear" w:color="auto" w:fill="FFFFFF"/>
        </w:rPr>
        <w:t>1</w:t>
      </w:r>
      <w:r w:rsidR="003E50CA">
        <w:rPr>
          <w:rFonts w:ascii="Times New Roman" w:hAnsi="Times New Roman" w:cs="Times New Roman"/>
          <w:b/>
          <w:bCs/>
          <w:color w:val="202020"/>
          <w:sz w:val="24"/>
          <w:szCs w:val="24"/>
          <w:shd w:val="clear" w:color="auto" w:fill="FFFFFF"/>
        </w:rPr>
        <w:t>2</w:t>
      </w:r>
      <w:r w:rsidRPr="004168E3">
        <w:rPr>
          <w:rFonts w:ascii="Times New Roman" w:hAnsi="Times New Roman" w:cs="Times New Roman"/>
          <w:b/>
          <w:bCs/>
          <w:color w:val="202020"/>
          <w:sz w:val="24"/>
          <w:szCs w:val="24"/>
          <w:shd w:val="clear" w:color="auto" w:fill="FFFFFF"/>
        </w:rPr>
        <w:t>)</w:t>
      </w:r>
      <w:r w:rsidRPr="004168E3">
        <w:rPr>
          <w:rFonts w:ascii="Times New Roman" w:hAnsi="Times New Roman" w:cs="Times New Roman"/>
          <w:color w:val="202020"/>
          <w:sz w:val="24"/>
          <w:szCs w:val="24"/>
          <w:shd w:val="clear" w:color="auto" w:fill="FFFFFF"/>
        </w:rPr>
        <w:t xml:space="preserve"> seadus</w:t>
      </w:r>
      <w:r w:rsidR="004239DB">
        <w:rPr>
          <w:rFonts w:ascii="Times New Roman" w:hAnsi="Times New Roman" w:cs="Times New Roman"/>
          <w:color w:val="202020"/>
          <w:sz w:val="24"/>
          <w:szCs w:val="24"/>
          <w:shd w:val="clear" w:color="auto" w:fill="FFFFFF"/>
        </w:rPr>
        <w:t xml:space="preserve">e </w:t>
      </w:r>
      <w:del w:id="31" w:author="Mari Käbi" w:date="2024-07-30T13:55:00Z">
        <w:r w:rsidR="004239DB" w:rsidDel="001B20B8">
          <w:rPr>
            <w:rFonts w:ascii="Times New Roman" w:hAnsi="Times New Roman" w:cs="Times New Roman"/>
            <w:color w:val="202020"/>
            <w:sz w:val="24"/>
            <w:szCs w:val="24"/>
            <w:shd w:val="clear" w:color="auto" w:fill="FFFFFF"/>
          </w:rPr>
          <w:delText xml:space="preserve">peatükki </w:delText>
        </w:r>
      </w:del>
      <w:r w:rsidR="004239DB">
        <w:rPr>
          <w:rFonts w:ascii="Times New Roman" w:hAnsi="Times New Roman" w:cs="Times New Roman"/>
          <w:color w:val="202020"/>
          <w:sz w:val="24"/>
          <w:szCs w:val="24"/>
          <w:shd w:val="clear" w:color="auto" w:fill="FFFFFF"/>
        </w:rPr>
        <w:t>8</w:t>
      </w:r>
      <w:r w:rsidR="004239DB" w:rsidRPr="004239DB">
        <w:rPr>
          <w:rFonts w:ascii="Times New Roman" w:hAnsi="Times New Roman" w:cs="Times New Roman"/>
          <w:color w:val="202020"/>
          <w:sz w:val="24"/>
          <w:szCs w:val="24"/>
          <w:shd w:val="clear" w:color="auto" w:fill="FFFFFF"/>
          <w:vertAlign w:val="superscript"/>
        </w:rPr>
        <w:t>2</w:t>
      </w:r>
      <w:ins w:id="32" w:author="Mari Käbi" w:date="2024-07-30T13:55:00Z">
        <w:r w:rsidR="001B20B8">
          <w:rPr>
            <w:rFonts w:ascii="Times New Roman" w:hAnsi="Times New Roman" w:cs="Times New Roman"/>
            <w:color w:val="202020"/>
            <w:sz w:val="24"/>
            <w:szCs w:val="24"/>
            <w:shd w:val="clear" w:color="auto" w:fill="FFFFFF"/>
          </w:rPr>
          <w:t>.</w:t>
        </w:r>
      </w:ins>
      <w:r w:rsidR="004239DB">
        <w:rPr>
          <w:rFonts w:ascii="Times New Roman" w:hAnsi="Times New Roman" w:cs="Times New Roman"/>
          <w:color w:val="202020"/>
          <w:sz w:val="24"/>
          <w:szCs w:val="24"/>
          <w:shd w:val="clear" w:color="auto" w:fill="FFFFFF"/>
        </w:rPr>
        <w:t xml:space="preserve"> </w:t>
      </w:r>
      <w:ins w:id="33" w:author="Mari Käbi" w:date="2024-07-30T13:55:00Z">
        <w:r w:rsidR="001B20B8">
          <w:rPr>
            <w:rFonts w:ascii="Times New Roman" w:hAnsi="Times New Roman" w:cs="Times New Roman"/>
            <w:color w:val="202020"/>
            <w:sz w:val="24"/>
            <w:szCs w:val="24"/>
            <w:shd w:val="clear" w:color="auto" w:fill="FFFFFF"/>
          </w:rPr>
          <w:t xml:space="preserve">peatükki </w:t>
        </w:r>
      </w:ins>
      <w:r w:rsidRPr="004168E3">
        <w:rPr>
          <w:rFonts w:ascii="Times New Roman" w:hAnsi="Times New Roman" w:cs="Times New Roman"/>
          <w:color w:val="202020"/>
          <w:sz w:val="24"/>
          <w:szCs w:val="24"/>
          <w:shd w:val="clear" w:color="auto" w:fill="FFFFFF"/>
        </w:rPr>
        <w:t>täiendatakse paragrahvi</w:t>
      </w:r>
      <w:r w:rsidR="00B77DC4">
        <w:rPr>
          <w:rFonts w:ascii="Times New Roman" w:hAnsi="Times New Roman" w:cs="Times New Roman"/>
          <w:color w:val="202020"/>
          <w:sz w:val="24"/>
          <w:szCs w:val="24"/>
          <w:shd w:val="clear" w:color="auto" w:fill="FFFFFF"/>
        </w:rPr>
        <w:t>de</w:t>
      </w:r>
      <w:r w:rsidRPr="004168E3">
        <w:rPr>
          <w:rFonts w:ascii="Times New Roman" w:hAnsi="Times New Roman" w:cs="Times New Roman"/>
          <w:color w:val="202020"/>
          <w:sz w:val="24"/>
          <w:szCs w:val="24"/>
          <w:shd w:val="clear" w:color="auto" w:fill="FFFFFF"/>
        </w:rPr>
        <w:t>ga</w:t>
      </w:r>
      <w:r w:rsidR="00584A0F">
        <w:rPr>
          <w:rFonts w:ascii="Times New Roman" w:hAnsi="Times New Roman" w:cs="Times New Roman"/>
          <w:color w:val="202020"/>
          <w:sz w:val="24"/>
          <w:szCs w:val="24"/>
          <w:shd w:val="clear" w:color="auto" w:fill="FFFFFF"/>
        </w:rPr>
        <w:t> </w:t>
      </w:r>
      <w:r w:rsidRPr="004168E3">
        <w:rPr>
          <w:rFonts w:ascii="Times New Roman" w:hAnsi="Times New Roman" w:cs="Times New Roman"/>
          <w:color w:val="202020"/>
          <w:sz w:val="24"/>
          <w:szCs w:val="24"/>
          <w:shd w:val="clear" w:color="auto" w:fill="FFFFFF"/>
        </w:rPr>
        <w:t>36</w:t>
      </w:r>
      <w:r w:rsidRPr="004168E3">
        <w:rPr>
          <w:rFonts w:ascii="Times New Roman" w:hAnsi="Times New Roman" w:cs="Times New Roman"/>
          <w:color w:val="202020"/>
          <w:sz w:val="24"/>
          <w:szCs w:val="24"/>
          <w:shd w:val="clear" w:color="auto" w:fill="FFFFFF"/>
          <w:vertAlign w:val="superscript"/>
        </w:rPr>
        <w:t>6</w:t>
      </w:r>
      <w:del w:id="34" w:author="Aili Sandre" w:date="2024-07-25T11:10:00Z">
        <w:r w:rsidRPr="004168E3" w:rsidDel="001F4DC8">
          <w:rPr>
            <w:rFonts w:ascii="Times New Roman" w:hAnsi="Times New Roman" w:cs="Times New Roman"/>
            <w:color w:val="202020"/>
            <w:sz w:val="24"/>
            <w:szCs w:val="24"/>
            <w:shd w:val="clear" w:color="auto" w:fill="FFFFFF"/>
          </w:rPr>
          <w:delText xml:space="preserve"> </w:delText>
        </w:r>
      </w:del>
      <w:bookmarkStart w:id="35" w:name="_Hlk170047816"/>
      <w:r w:rsidR="00D2468E">
        <w:rPr>
          <w:rFonts w:ascii="Times New Roman" w:hAnsi="Times New Roman" w:cs="Times New Roman"/>
          <w:color w:val="202020"/>
          <w:sz w:val="24"/>
          <w:szCs w:val="24"/>
          <w:shd w:val="clear" w:color="auto" w:fill="FFFFFF"/>
        </w:rPr>
        <w:t>–</w:t>
      </w:r>
      <w:del w:id="36" w:author="Aili Sandre" w:date="2024-07-25T11:10:00Z">
        <w:r w:rsidR="00B77DC4" w:rsidDel="001F4DC8">
          <w:rPr>
            <w:rFonts w:ascii="Times New Roman" w:hAnsi="Times New Roman" w:cs="Times New Roman"/>
            <w:color w:val="202020"/>
            <w:sz w:val="24"/>
            <w:szCs w:val="24"/>
            <w:shd w:val="clear" w:color="auto" w:fill="FFFFFF"/>
          </w:rPr>
          <w:delText xml:space="preserve"> </w:delText>
        </w:r>
      </w:del>
      <w:r w:rsidR="00B77DC4">
        <w:rPr>
          <w:rFonts w:ascii="Times New Roman" w:hAnsi="Times New Roman" w:cs="Times New Roman"/>
          <w:color w:val="202020"/>
          <w:sz w:val="24"/>
          <w:szCs w:val="24"/>
          <w:shd w:val="clear" w:color="auto" w:fill="FFFFFF"/>
        </w:rPr>
        <w:t>36</w:t>
      </w:r>
      <w:r w:rsidR="00D2468E">
        <w:rPr>
          <w:rFonts w:ascii="Times New Roman" w:hAnsi="Times New Roman" w:cs="Times New Roman"/>
          <w:color w:val="202020"/>
          <w:sz w:val="24"/>
          <w:szCs w:val="24"/>
          <w:shd w:val="clear" w:color="auto" w:fill="FFFFFF"/>
          <w:vertAlign w:val="superscript"/>
        </w:rPr>
        <w:t>8</w:t>
      </w:r>
      <w:r w:rsidR="00B77DC4">
        <w:rPr>
          <w:rFonts w:ascii="Times New Roman" w:hAnsi="Times New Roman" w:cs="Times New Roman"/>
          <w:color w:val="202020"/>
          <w:sz w:val="24"/>
          <w:szCs w:val="24"/>
          <w:shd w:val="clear" w:color="auto" w:fill="FFFFFF"/>
        </w:rPr>
        <w:t xml:space="preserve"> </w:t>
      </w:r>
      <w:bookmarkEnd w:id="35"/>
      <w:r w:rsidRPr="004168E3">
        <w:rPr>
          <w:rFonts w:ascii="Times New Roman" w:hAnsi="Times New Roman" w:cs="Times New Roman"/>
          <w:color w:val="202020"/>
          <w:sz w:val="24"/>
          <w:szCs w:val="24"/>
          <w:shd w:val="clear" w:color="auto" w:fill="FFFFFF"/>
        </w:rPr>
        <w:t>järgmises sõnastuses:</w:t>
      </w:r>
    </w:p>
    <w:p w14:paraId="6D9BBABC" w14:textId="7AB8D621" w:rsidR="00B77DC4" w:rsidRPr="00B77DC4" w:rsidRDefault="00921C18" w:rsidP="00341B01">
      <w:pPr>
        <w:spacing w:after="0"/>
        <w:rPr>
          <w:rFonts w:ascii="Times New Roman" w:hAnsi="Times New Roman" w:cs="Times New Roman"/>
          <w:sz w:val="24"/>
          <w:szCs w:val="24"/>
        </w:rPr>
      </w:pPr>
      <w:r w:rsidRPr="004168E3">
        <w:rPr>
          <w:rFonts w:ascii="Times New Roman" w:hAnsi="Times New Roman" w:cs="Times New Roman"/>
          <w:sz w:val="24"/>
          <w:szCs w:val="24"/>
        </w:rPr>
        <w:t>„</w:t>
      </w:r>
      <w:bookmarkStart w:id="37" w:name="_Hlk168640528"/>
      <w:r w:rsidRPr="004168E3">
        <w:rPr>
          <w:rFonts w:ascii="Times New Roman" w:hAnsi="Times New Roman" w:cs="Times New Roman"/>
          <w:b/>
          <w:bCs/>
          <w:sz w:val="24"/>
          <w:szCs w:val="24"/>
        </w:rPr>
        <w:t>§ 36</w:t>
      </w:r>
      <w:r w:rsidRPr="004168E3">
        <w:rPr>
          <w:rFonts w:ascii="Times New Roman" w:hAnsi="Times New Roman" w:cs="Times New Roman"/>
          <w:b/>
          <w:bCs/>
          <w:sz w:val="24"/>
          <w:szCs w:val="24"/>
          <w:vertAlign w:val="superscript"/>
        </w:rPr>
        <w:t>6</w:t>
      </w:r>
      <w:r w:rsidRPr="004168E3">
        <w:rPr>
          <w:rFonts w:ascii="Times New Roman" w:hAnsi="Times New Roman" w:cs="Times New Roman"/>
          <w:b/>
          <w:bCs/>
          <w:sz w:val="24"/>
          <w:szCs w:val="24"/>
        </w:rPr>
        <w:t xml:space="preserve">. </w:t>
      </w:r>
      <w:r w:rsidR="004D5117">
        <w:rPr>
          <w:rFonts w:ascii="Times New Roman" w:hAnsi="Times New Roman" w:cs="Times New Roman"/>
          <w:b/>
          <w:bCs/>
          <w:sz w:val="24"/>
          <w:szCs w:val="24"/>
        </w:rPr>
        <w:t>Konsulteerimismenetlus</w:t>
      </w:r>
    </w:p>
    <w:p w14:paraId="6430A333" w14:textId="2B276E62" w:rsidR="00B77DC4" w:rsidRDefault="00B77DC4" w:rsidP="00B77DC4">
      <w:pPr>
        <w:spacing w:after="0"/>
        <w:jc w:val="both"/>
        <w:rPr>
          <w:rFonts w:ascii="Times New Roman" w:hAnsi="Times New Roman" w:cs="Times New Roman"/>
          <w:b/>
          <w:bCs/>
          <w:sz w:val="24"/>
          <w:szCs w:val="24"/>
        </w:rPr>
      </w:pPr>
    </w:p>
    <w:p w14:paraId="45FF2940" w14:textId="03E39346" w:rsidR="004D5117" w:rsidRDefault="004D5117" w:rsidP="004D51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2468E">
        <w:rPr>
          <w:rFonts w:ascii="Times New Roman" w:hAnsi="Times New Roman" w:cs="Times New Roman"/>
          <w:sz w:val="24"/>
          <w:szCs w:val="24"/>
        </w:rPr>
        <w:t>1</w:t>
      </w:r>
      <w:r>
        <w:rPr>
          <w:rFonts w:ascii="Times New Roman" w:hAnsi="Times New Roman" w:cs="Times New Roman"/>
          <w:sz w:val="24"/>
          <w:szCs w:val="24"/>
        </w:rPr>
        <w:t>)</w:t>
      </w:r>
      <w:r w:rsidRPr="00730D7E">
        <w:t xml:space="preserve"> </w:t>
      </w:r>
      <w:r w:rsidR="00027DB7" w:rsidRPr="00027DB7">
        <w:rPr>
          <w:rFonts w:ascii="Times New Roman" w:hAnsi="Times New Roman" w:cs="Times New Roman"/>
          <w:sz w:val="24"/>
          <w:szCs w:val="24"/>
        </w:rPr>
        <w:t>Konsulteerimismenetlus</w:t>
      </w:r>
      <w:r w:rsidR="004A63BA">
        <w:rPr>
          <w:rFonts w:ascii="Times New Roman" w:hAnsi="Times New Roman" w:cs="Times New Roman"/>
          <w:sz w:val="24"/>
          <w:szCs w:val="24"/>
        </w:rPr>
        <w:t xml:space="preserve"> on</w:t>
      </w:r>
      <w:r w:rsidR="00027DB7" w:rsidRPr="00027DB7">
        <w:rPr>
          <w:rFonts w:ascii="Times New Roman" w:hAnsi="Times New Roman" w:cs="Times New Roman"/>
          <w:sz w:val="24"/>
          <w:szCs w:val="24"/>
        </w:rPr>
        <w:t xml:space="preserve"> </w:t>
      </w:r>
      <w:r w:rsidR="00573A35">
        <w:rPr>
          <w:rFonts w:ascii="Times New Roman" w:hAnsi="Times New Roman" w:cs="Times New Roman"/>
          <w:sz w:val="24"/>
          <w:szCs w:val="24"/>
        </w:rPr>
        <w:t xml:space="preserve">Euroopa Liidu tagasipöördumistunnistuse väljaandmise menetluses </w:t>
      </w:r>
      <w:r w:rsidR="00027DB7" w:rsidRPr="00027DB7">
        <w:rPr>
          <w:rFonts w:ascii="Times New Roman" w:hAnsi="Times New Roman" w:cs="Times New Roman"/>
          <w:sz w:val="24"/>
          <w:szCs w:val="24"/>
        </w:rPr>
        <w:t xml:space="preserve">Euroopa Liidu tagasipöördumistunnistuse taotluse saanud liikmesriigi </w:t>
      </w:r>
      <w:del w:id="38" w:author="Aili Sandre" w:date="2024-07-25T11:10:00Z">
        <w:r w:rsidR="00027DB7" w:rsidRPr="00027DB7" w:rsidDel="001F4DC8">
          <w:rPr>
            <w:rFonts w:ascii="Times New Roman" w:hAnsi="Times New Roman" w:cs="Times New Roman"/>
            <w:sz w:val="24"/>
            <w:szCs w:val="24"/>
          </w:rPr>
          <w:delText xml:space="preserve"> </w:delText>
        </w:r>
      </w:del>
      <w:r w:rsidR="00027DB7" w:rsidRPr="00027DB7">
        <w:rPr>
          <w:rFonts w:ascii="Times New Roman" w:hAnsi="Times New Roman" w:cs="Times New Roman"/>
          <w:sz w:val="24"/>
          <w:szCs w:val="24"/>
        </w:rPr>
        <w:t xml:space="preserve">(edaspidi </w:t>
      </w:r>
      <w:r w:rsidR="00027DB7" w:rsidRPr="00CE5913">
        <w:rPr>
          <w:rFonts w:ascii="Times New Roman" w:hAnsi="Times New Roman" w:cs="Times New Roman"/>
          <w:i/>
          <w:iCs/>
          <w:sz w:val="24"/>
          <w:szCs w:val="24"/>
        </w:rPr>
        <w:lastRenderedPageBreak/>
        <w:t>abistav liikmesriik</w:t>
      </w:r>
      <w:r w:rsidR="00027DB7" w:rsidRPr="00027DB7">
        <w:rPr>
          <w:rFonts w:ascii="Times New Roman" w:hAnsi="Times New Roman" w:cs="Times New Roman"/>
          <w:sz w:val="24"/>
          <w:szCs w:val="24"/>
        </w:rPr>
        <w:t xml:space="preserve">) konsulteerimine liikmesriigiga, mille kodanik taotleja väidab end olevat (edaspidi </w:t>
      </w:r>
      <w:r w:rsidR="00027DB7" w:rsidRPr="00CE5913">
        <w:rPr>
          <w:rFonts w:ascii="Times New Roman" w:hAnsi="Times New Roman" w:cs="Times New Roman"/>
          <w:i/>
          <w:iCs/>
          <w:sz w:val="24"/>
          <w:szCs w:val="24"/>
        </w:rPr>
        <w:t>kodakondsusjärgne liikmesriik</w:t>
      </w:r>
      <w:r w:rsidR="00027DB7" w:rsidRPr="00027DB7">
        <w:rPr>
          <w:rFonts w:ascii="Times New Roman" w:hAnsi="Times New Roman" w:cs="Times New Roman"/>
          <w:sz w:val="24"/>
          <w:szCs w:val="24"/>
        </w:rPr>
        <w:t>)</w:t>
      </w:r>
      <w:r w:rsidR="00CE5913">
        <w:rPr>
          <w:rFonts w:ascii="Times New Roman" w:hAnsi="Times New Roman" w:cs="Times New Roman"/>
          <w:sz w:val="24"/>
          <w:szCs w:val="24"/>
        </w:rPr>
        <w:t xml:space="preserve">, </w:t>
      </w:r>
      <w:r w:rsidR="00CE5913" w:rsidRPr="00027DB7">
        <w:rPr>
          <w:rFonts w:ascii="Times New Roman" w:hAnsi="Times New Roman" w:cs="Times New Roman"/>
          <w:sz w:val="24"/>
          <w:szCs w:val="24"/>
        </w:rPr>
        <w:t>esindamata Euroopa Liidu kodaniku</w:t>
      </w:r>
      <w:r w:rsidR="00CE5913">
        <w:rPr>
          <w:rFonts w:ascii="Times New Roman" w:hAnsi="Times New Roman" w:cs="Times New Roman"/>
          <w:sz w:val="24"/>
          <w:szCs w:val="24"/>
        </w:rPr>
        <w:t>st taotleja</w:t>
      </w:r>
      <w:r w:rsidR="00CE5913" w:rsidRPr="00027DB7">
        <w:rPr>
          <w:rFonts w:ascii="Times New Roman" w:hAnsi="Times New Roman" w:cs="Times New Roman"/>
          <w:sz w:val="24"/>
          <w:szCs w:val="24"/>
        </w:rPr>
        <w:t xml:space="preserve"> kodakondsuse ja isikusamasuse kontrollimiseks</w:t>
      </w:r>
      <w:r w:rsidR="00027DB7" w:rsidRPr="00027DB7">
        <w:rPr>
          <w:rFonts w:ascii="Times New Roman" w:hAnsi="Times New Roman" w:cs="Times New Roman"/>
          <w:sz w:val="24"/>
          <w:szCs w:val="24"/>
        </w:rPr>
        <w:t>.</w:t>
      </w:r>
    </w:p>
    <w:p w14:paraId="68DE4DFF" w14:textId="77777777" w:rsidR="004D5117" w:rsidRPr="00A40B91" w:rsidRDefault="004D5117" w:rsidP="004D5117">
      <w:pPr>
        <w:spacing w:after="0" w:line="240" w:lineRule="auto"/>
        <w:jc w:val="both"/>
        <w:rPr>
          <w:rFonts w:ascii="Times New Roman" w:hAnsi="Times New Roman" w:cs="Times New Roman"/>
          <w:sz w:val="24"/>
          <w:szCs w:val="24"/>
        </w:rPr>
      </w:pPr>
    </w:p>
    <w:p w14:paraId="33630FFF" w14:textId="1F52BAF8" w:rsidR="004D5117" w:rsidRPr="00A40B91" w:rsidRDefault="004D5117" w:rsidP="004D5117">
      <w:pPr>
        <w:spacing w:after="0"/>
        <w:jc w:val="both"/>
        <w:rPr>
          <w:rFonts w:ascii="Times New Roman" w:hAnsi="Times New Roman" w:cs="Times New Roman"/>
          <w:sz w:val="24"/>
          <w:szCs w:val="24"/>
        </w:rPr>
      </w:pPr>
      <w:r w:rsidRPr="00A40B91">
        <w:rPr>
          <w:rFonts w:ascii="Times New Roman" w:hAnsi="Times New Roman" w:cs="Times New Roman"/>
          <w:sz w:val="24"/>
          <w:szCs w:val="24"/>
        </w:rPr>
        <w:t>(</w:t>
      </w:r>
      <w:r w:rsidR="00D2468E">
        <w:rPr>
          <w:rFonts w:ascii="Times New Roman" w:hAnsi="Times New Roman" w:cs="Times New Roman"/>
          <w:sz w:val="24"/>
          <w:szCs w:val="24"/>
        </w:rPr>
        <w:t>2</w:t>
      </w:r>
      <w:r w:rsidRPr="00A40B91">
        <w:rPr>
          <w:rFonts w:ascii="Times New Roman" w:hAnsi="Times New Roman" w:cs="Times New Roman"/>
          <w:sz w:val="24"/>
          <w:szCs w:val="24"/>
        </w:rPr>
        <w:t xml:space="preserve">) </w:t>
      </w:r>
      <w:r>
        <w:rPr>
          <w:rFonts w:ascii="Times New Roman" w:hAnsi="Times New Roman" w:cs="Times New Roman"/>
          <w:sz w:val="24"/>
          <w:szCs w:val="24"/>
        </w:rPr>
        <w:t>K</w:t>
      </w:r>
      <w:r w:rsidRPr="000E54C7">
        <w:rPr>
          <w:rFonts w:ascii="Times New Roman" w:hAnsi="Times New Roman" w:cs="Times New Roman"/>
          <w:sz w:val="24"/>
          <w:szCs w:val="24"/>
        </w:rPr>
        <w:t>onsulteerimismenetluses</w:t>
      </w:r>
      <w:r>
        <w:rPr>
          <w:rFonts w:ascii="Times New Roman" w:hAnsi="Times New Roman" w:cs="Times New Roman"/>
          <w:sz w:val="24"/>
          <w:szCs w:val="24"/>
        </w:rPr>
        <w:t>, mida abistav liikmesriik viib läbi</w:t>
      </w:r>
      <w:r w:rsidRPr="000E54C7">
        <w:rPr>
          <w:rFonts w:ascii="Times New Roman" w:hAnsi="Times New Roman" w:cs="Times New Roman"/>
          <w:sz w:val="24"/>
          <w:szCs w:val="24"/>
        </w:rPr>
        <w:t xml:space="preserve"> </w:t>
      </w:r>
      <w:r w:rsidRPr="00A40B91">
        <w:rPr>
          <w:rFonts w:ascii="Times New Roman" w:hAnsi="Times New Roman" w:cs="Times New Roman"/>
          <w:sz w:val="24"/>
          <w:szCs w:val="24"/>
        </w:rPr>
        <w:t>Eesti kodaniku Euroopa Liidu tagasipöördumistunnistuse taotluse menetlemisel</w:t>
      </w:r>
      <w:r>
        <w:rPr>
          <w:rFonts w:ascii="Times New Roman" w:hAnsi="Times New Roman" w:cs="Times New Roman"/>
          <w:sz w:val="24"/>
          <w:szCs w:val="24"/>
        </w:rPr>
        <w:t>,</w:t>
      </w:r>
      <w:r w:rsidRPr="00A40B91">
        <w:rPr>
          <w:rFonts w:ascii="Times New Roman" w:hAnsi="Times New Roman" w:cs="Times New Roman"/>
          <w:sz w:val="24"/>
          <w:szCs w:val="24"/>
        </w:rPr>
        <w:t xml:space="preserve"> </w:t>
      </w:r>
      <w:r>
        <w:rPr>
          <w:rFonts w:ascii="Times New Roman" w:hAnsi="Times New Roman" w:cs="Times New Roman"/>
          <w:sz w:val="24"/>
          <w:szCs w:val="24"/>
        </w:rPr>
        <w:t xml:space="preserve">vastab </w:t>
      </w:r>
      <w:r w:rsidRPr="00A40B91">
        <w:rPr>
          <w:rFonts w:ascii="Times New Roman" w:hAnsi="Times New Roman" w:cs="Times New Roman"/>
          <w:sz w:val="24"/>
          <w:szCs w:val="24"/>
        </w:rPr>
        <w:t>Välisministeerium.</w:t>
      </w:r>
    </w:p>
    <w:p w14:paraId="7A6973BD" w14:textId="77777777" w:rsidR="004D5117" w:rsidRDefault="004D5117" w:rsidP="004D5117">
      <w:pPr>
        <w:spacing w:after="0"/>
        <w:jc w:val="both"/>
        <w:rPr>
          <w:rFonts w:ascii="Times New Roman" w:hAnsi="Times New Roman" w:cs="Times New Roman"/>
          <w:sz w:val="24"/>
          <w:szCs w:val="24"/>
        </w:rPr>
      </w:pPr>
    </w:p>
    <w:p w14:paraId="3A8A0C27" w14:textId="4C9598E1" w:rsidR="004D5117" w:rsidRDefault="004D5117" w:rsidP="004D5117">
      <w:pPr>
        <w:spacing w:after="0"/>
        <w:jc w:val="both"/>
        <w:rPr>
          <w:rFonts w:ascii="Times New Roman" w:hAnsi="Times New Roman" w:cs="Times New Roman"/>
          <w:sz w:val="24"/>
          <w:szCs w:val="24"/>
        </w:rPr>
      </w:pPr>
      <w:r w:rsidRPr="00A40B91">
        <w:rPr>
          <w:rFonts w:ascii="Times New Roman" w:hAnsi="Times New Roman" w:cs="Times New Roman"/>
          <w:sz w:val="24"/>
          <w:szCs w:val="24"/>
        </w:rPr>
        <w:t>(</w:t>
      </w:r>
      <w:r w:rsidR="00D2468E">
        <w:rPr>
          <w:rFonts w:ascii="Times New Roman" w:hAnsi="Times New Roman" w:cs="Times New Roman"/>
          <w:sz w:val="24"/>
          <w:szCs w:val="24"/>
        </w:rPr>
        <w:t>3</w:t>
      </w:r>
      <w:r w:rsidRPr="00A40B91">
        <w:rPr>
          <w:rFonts w:ascii="Times New Roman" w:hAnsi="Times New Roman" w:cs="Times New Roman"/>
          <w:sz w:val="24"/>
          <w:szCs w:val="24"/>
        </w:rPr>
        <w:t xml:space="preserve">) Konsulteerimismenetluse </w:t>
      </w:r>
      <w:del w:id="39" w:author="Aili Sandre" w:date="2024-07-25T11:14:00Z">
        <w:r w:rsidRPr="00A40B91" w:rsidDel="00467A7F">
          <w:rPr>
            <w:rFonts w:ascii="Times New Roman" w:hAnsi="Times New Roman" w:cs="Times New Roman"/>
            <w:sz w:val="24"/>
            <w:szCs w:val="24"/>
          </w:rPr>
          <w:delText xml:space="preserve">läbiviimise </w:delText>
        </w:r>
      </w:del>
      <w:r w:rsidRPr="00A40B91">
        <w:rPr>
          <w:rFonts w:ascii="Times New Roman" w:hAnsi="Times New Roman" w:cs="Times New Roman"/>
          <w:sz w:val="24"/>
          <w:szCs w:val="24"/>
        </w:rPr>
        <w:t>korra ja tähtajad kehtestab valdkonna eest vastutav minister määrusega.</w:t>
      </w:r>
    </w:p>
    <w:p w14:paraId="5D00FC9F" w14:textId="77777777" w:rsidR="004D5117" w:rsidRPr="00A40B91" w:rsidRDefault="004D5117" w:rsidP="004D5117">
      <w:pPr>
        <w:spacing w:after="0"/>
        <w:jc w:val="both"/>
        <w:rPr>
          <w:rFonts w:ascii="Times New Roman" w:hAnsi="Times New Roman" w:cs="Times New Roman"/>
          <w:sz w:val="24"/>
          <w:szCs w:val="24"/>
        </w:rPr>
      </w:pPr>
    </w:p>
    <w:p w14:paraId="09E85268" w14:textId="1589C922" w:rsidR="004D5117" w:rsidRPr="00467A7F" w:rsidRDefault="004D5117" w:rsidP="004D5117">
      <w:pPr>
        <w:spacing w:after="0"/>
        <w:jc w:val="both"/>
        <w:rPr>
          <w:rFonts w:ascii="Times New Roman" w:hAnsi="Times New Roman" w:cs="Times New Roman"/>
          <w:sz w:val="24"/>
          <w:szCs w:val="24"/>
          <w:shd w:val="clear" w:color="auto" w:fill="FFFFFF"/>
          <w:rPrChange w:id="40" w:author="Aili Sandre" w:date="2024-07-25T11:15:00Z">
            <w:rPr>
              <w:rFonts w:ascii="Times New Roman" w:hAnsi="Times New Roman" w:cs="Times New Roman"/>
              <w:color w:val="FF0000"/>
              <w:sz w:val="24"/>
              <w:szCs w:val="24"/>
              <w:shd w:val="clear" w:color="auto" w:fill="FFFFFF"/>
            </w:rPr>
          </w:rPrChange>
        </w:rPr>
      </w:pPr>
      <w:r w:rsidRPr="00A40B91">
        <w:rPr>
          <w:rFonts w:ascii="Times New Roman" w:hAnsi="Times New Roman" w:cs="Times New Roman"/>
          <w:sz w:val="24"/>
          <w:szCs w:val="24"/>
        </w:rPr>
        <w:t>(</w:t>
      </w:r>
      <w:r w:rsidR="00D2468E">
        <w:rPr>
          <w:rFonts w:ascii="Times New Roman" w:hAnsi="Times New Roman" w:cs="Times New Roman"/>
          <w:sz w:val="24"/>
          <w:szCs w:val="24"/>
        </w:rPr>
        <w:t>4</w:t>
      </w:r>
      <w:r w:rsidRPr="00A40B91">
        <w:rPr>
          <w:rFonts w:ascii="Times New Roman" w:hAnsi="Times New Roman" w:cs="Times New Roman"/>
          <w:sz w:val="24"/>
          <w:szCs w:val="24"/>
        </w:rPr>
        <w:t>) Esindamata Euroopa Liidu kodanikule võib erandjuhul ja põhjendatud vajaduse</w:t>
      </w:r>
      <w:r>
        <w:rPr>
          <w:rFonts w:ascii="Times New Roman" w:hAnsi="Times New Roman" w:cs="Times New Roman"/>
          <w:sz w:val="24"/>
          <w:szCs w:val="24"/>
        </w:rPr>
        <w:t xml:space="preserve"> korra</w:t>
      </w:r>
      <w:r w:rsidRPr="00A40B91">
        <w:rPr>
          <w:rFonts w:ascii="Times New Roman" w:hAnsi="Times New Roman" w:cs="Times New Roman"/>
          <w:sz w:val="24"/>
          <w:szCs w:val="24"/>
        </w:rPr>
        <w:t>l ning tingimusel, et proovitud on kõiki kättesaadavaid kodakondsusjärgse liikmesriigiga suhtlemise viise, anda Euroopa Liidu tagasipöördumistunnistuse välja ilma konsulteerimismenetlus</w:t>
      </w:r>
      <w:r>
        <w:rPr>
          <w:rFonts w:ascii="Times New Roman" w:hAnsi="Times New Roman" w:cs="Times New Roman"/>
          <w:sz w:val="24"/>
          <w:szCs w:val="24"/>
        </w:rPr>
        <w:t>eta</w:t>
      </w:r>
      <w:r w:rsidRPr="00A40B91">
        <w:rPr>
          <w:rFonts w:ascii="Times New Roman" w:hAnsi="Times New Roman" w:cs="Times New Roman"/>
          <w:sz w:val="24"/>
          <w:szCs w:val="24"/>
        </w:rPr>
        <w:t>. Kodakondsusjärgse</w:t>
      </w:r>
      <w:r>
        <w:rPr>
          <w:rFonts w:ascii="Times New Roman" w:hAnsi="Times New Roman" w:cs="Times New Roman"/>
          <w:sz w:val="24"/>
          <w:szCs w:val="24"/>
        </w:rPr>
        <w:t>t</w:t>
      </w:r>
      <w:r w:rsidRPr="00A40B91">
        <w:rPr>
          <w:rFonts w:ascii="Times New Roman" w:hAnsi="Times New Roman" w:cs="Times New Roman"/>
          <w:sz w:val="24"/>
          <w:szCs w:val="24"/>
        </w:rPr>
        <w:t xml:space="preserve"> liikmesrii</w:t>
      </w:r>
      <w:r>
        <w:rPr>
          <w:rFonts w:ascii="Times New Roman" w:hAnsi="Times New Roman" w:cs="Times New Roman"/>
          <w:sz w:val="24"/>
          <w:szCs w:val="24"/>
        </w:rPr>
        <w:t>ki</w:t>
      </w:r>
      <w:r w:rsidRPr="00A40B91">
        <w:rPr>
          <w:rFonts w:ascii="Times New Roman" w:hAnsi="Times New Roman" w:cs="Times New Roman"/>
          <w:sz w:val="24"/>
          <w:szCs w:val="24"/>
        </w:rPr>
        <w:t xml:space="preserve"> tea</w:t>
      </w:r>
      <w:r>
        <w:rPr>
          <w:rFonts w:ascii="Times New Roman" w:hAnsi="Times New Roman" w:cs="Times New Roman"/>
          <w:sz w:val="24"/>
          <w:szCs w:val="24"/>
        </w:rPr>
        <w:t>vi</w:t>
      </w:r>
      <w:r w:rsidRPr="00A40B91">
        <w:rPr>
          <w:rFonts w:ascii="Times New Roman" w:hAnsi="Times New Roman" w:cs="Times New Roman"/>
          <w:sz w:val="24"/>
          <w:szCs w:val="24"/>
        </w:rPr>
        <w:t xml:space="preserve">tatakse </w:t>
      </w:r>
      <w:r>
        <w:rPr>
          <w:rFonts w:ascii="Times New Roman" w:hAnsi="Times New Roman" w:cs="Times New Roman"/>
          <w:sz w:val="24"/>
          <w:szCs w:val="24"/>
        </w:rPr>
        <w:t>kirjalikult viivitamata</w:t>
      </w:r>
      <w:r w:rsidRPr="00A40B91">
        <w:rPr>
          <w:rFonts w:ascii="Times New Roman" w:hAnsi="Times New Roman" w:cs="Times New Roman"/>
          <w:sz w:val="24"/>
          <w:szCs w:val="24"/>
        </w:rPr>
        <w:t xml:space="preserve"> Euroopa Liidu tagasipöördumistunnistuse väljaandmisest ja</w:t>
      </w:r>
      <w:r>
        <w:rPr>
          <w:rFonts w:ascii="Times New Roman" w:hAnsi="Times New Roman" w:cs="Times New Roman"/>
          <w:sz w:val="24"/>
          <w:szCs w:val="24"/>
        </w:rPr>
        <w:t xml:space="preserve"> sellele kantud andmetest</w:t>
      </w:r>
      <w:r w:rsidRPr="00A40B91">
        <w:rPr>
          <w:rFonts w:ascii="Times New Roman" w:hAnsi="Times New Roman" w:cs="Times New Roman"/>
          <w:sz w:val="24"/>
          <w:szCs w:val="24"/>
        </w:rPr>
        <w:t>.</w:t>
      </w:r>
    </w:p>
    <w:p w14:paraId="0FA435E3" w14:textId="77777777" w:rsidR="00B77DC4" w:rsidRDefault="00B77DC4" w:rsidP="00921C18">
      <w:pPr>
        <w:spacing w:after="0"/>
        <w:rPr>
          <w:rFonts w:ascii="Times New Roman" w:hAnsi="Times New Roman" w:cs="Times New Roman"/>
          <w:b/>
          <w:bCs/>
          <w:sz w:val="24"/>
          <w:szCs w:val="24"/>
        </w:rPr>
      </w:pPr>
    </w:p>
    <w:p w14:paraId="3C7CE576" w14:textId="74422856" w:rsidR="00921C18" w:rsidRPr="004168E3" w:rsidRDefault="004F3C3F" w:rsidP="00921C18">
      <w:pPr>
        <w:spacing w:after="0"/>
        <w:rPr>
          <w:rFonts w:ascii="Times New Roman" w:hAnsi="Times New Roman" w:cs="Times New Roman"/>
          <w:sz w:val="24"/>
          <w:szCs w:val="24"/>
        </w:rPr>
      </w:pPr>
      <w:ins w:id="41" w:author="Mari Käbi" w:date="2024-07-26T13:32:00Z">
        <w:r>
          <w:rPr>
            <w:rFonts w:ascii="Times New Roman" w:hAnsi="Times New Roman" w:cs="Times New Roman"/>
            <w:b/>
            <w:bCs/>
            <w:sz w:val="24"/>
            <w:szCs w:val="24"/>
          </w:rPr>
          <w:t xml:space="preserve">§ </w:t>
        </w:r>
      </w:ins>
      <w:r w:rsidR="00B77DC4">
        <w:rPr>
          <w:rFonts w:ascii="Times New Roman" w:hAnsi="Times New Roman" w:cs="Times New Roman"/>
          <w:b/>
          <w:bCs/>
          <w:sz w:val="24"/>
          <w:szCs w:val="24"/>
        </w:rPr>
        <w:t>36</w:t>
      </w:r>
      <w:r w:rsidR="00B77DC4">
        <w:rPr>
          <w:rFonts w:ascii="Times New Roman" w:hAnsi="Times New Roman" w:cs="Times New Roman"/>
          <w:b/>
          <w:bCs/>
          <w:sz w:val="24"/>
          <w:szCs w:val="24"/>
          <w:vertAlign w:val="superscript"/>
        </w:rPr>
        <w:t>7</w:t>
      </w:r>
      <w:r w:rsidR="00B77DC4">
        <w:rPr>
          <w:rFonts w:ascii="Times New Roman" w:hAnsi="Times New Roman" w:cs="Times New Roman"/>
          <w:b/>
          <w:bCs/>
          <w:sz w:val="24"/>
          <w:szCs w:val="24"/>
        </w:rPr>
        <w:t xml:space="preserve">. </w:t>
      </w:r>
      <w:r w:rsidR="00921C18" w:rsidRPr="004168E3">
        <w:rPr>
          <w:rFonts w:ascii="Times New Roman" w:hAnsi="Times New Roman" w:cs="Times New Roman"/>
          <w:b/>
          <w:bCs/>
          <w:sz w:val="24"/>
          <w:szCs w:val="24"/>
        </w:rPr>
        <w:t>Euroopa Liidu tagasipöördumistunnistuse väljaandmisest keeldumise erisused</w:t>
      </w:r>
    </w:p>
    <w:p w14:paraId="14DAD32F" w14:textId="77777777" w:rsidR="00D2632C" w:rsidRPr="004168E3" w:rsidRDefault="00D2632C" w:rsidP="00921C18">
      <w:pPr>
        <w:spacing w:after="0"/>
        <w:jc w:val="both"/>
        <w:rPr>
          <w:rFonts w:ascii="Times New Roman" w:hAnsi="Times New Roman" w:cs="Times New Roman"/>
          <w:sz w:val="24"/>
          <w:szCs w:val="24"/>
        </w:rPr>
      </w:pPr>
    </w:p>
    <w:p w14:paraId="1E7BAE52" w14:textId="1A1CAB88" w:rsidR="00921C18" w:rsidRPr="004168E3" w:rsidRDefault="00D2632C"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 xml:space="preserve">(1) </w:t>
      </w:r>
      <w:r w:rsidR="00921C18" w:rsidRPr="004168E3">
        <w:rPr>
          <w:rFonts w:ascii="Times New Roman" w:hAnsi="Times New Roman" w:cs="Times New Roman"/>
          <w:sz w:val="24"/>
          <w:szCs w:val="24"/>
        </w:rPr>
        <w:t xml:space="preserve">Euroopa Liidu tagasipöördumistunnistuse väljaandmisest </w:t>
      </w:r>
      <w:r w:rsidRPr="004168E3">
        <w:rPr>
          <w:rFonts w:ascii="Times New Roman" w:hAnsi="Times New Roman" w:cs="Times New Roman"/>
          <w:sz w:val="24"/>
          <w:szCs w:val="24"/>
        </w:rPr>
        <w:t xml:space="preserve">keeldutakse </w:t>
      </w:r>
      <w:r w:rsidR="00921C18" w:rsidRPr="004168E3">
        <w:rPr>
          <w:rFonts w:ascii="Times New Roman" w:hAnsi="Times New Roman" w:cs="Times New Roman"/>
          <w:sz w:val="24"/>
          <w:szCs w:val="24"/>
        </w:rPr>
        <w:t>lisaks käesoleva seaduse §-s</w:t>
      </w:r>
      <w:r w:rsidR="00584A0F">
        <w:rPr>
          <w:rFonts w:ascii="Times New Roman" w:hAnsi="Times New Roman" w:cs="Times New Roman"/>
          <w:sz w:val="24"/>
          <w:szCs w:val="24"/>
        </w:rPr>
        <w:t> </w:t>
      </w:r>
      <w:r w:rsidR="00921C18" w:rsidRPr="004168E3">
        <w:rPr>
          <w:rFonts w:ascii="Times New Roman" w:hAnsi="Times New Roman" w:cs="Times New Roman"/>
          <w:sz w:val="24"/>
          <w:szCs w:val="24"/>
        </w:rPr>
        <w:t>12 nimetatud dokumendi väljaandmisest keeldumise alustele ka juhul, kui:</w:t>
      </w:r>
    </w:p>
    <w:p w14:paraId="09DB3A16" w14:textId="7B4DD7C1" w:rsidR="00921C18" w:rsidRPr="004168E3"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1) Euroopa Liidu tagasipöördumistunnistuse taotlusele lisatud dokumen</w:t>
      </w:r>
      <w:r w:rsidR="00677D81">
        <w:rPr>
          <w:rFonts w:ascii="Times New Roman" w:hAnsi="Times New Roman" w:cs="Times New Roman"/>
          <w:sz w:val="24"/>
          <w:szCs w:val="24"/>
        </w:rPr>
        <w:t>t</w:t>
      </w:r>
      <w:r w:rsidRPr="004168E3">
        <w:rPr>
          <w:rFonts w:ascii="Times New Roman" w:hAnsi="Times New Roman" w:cs="Times New Roman"/>
          <w:sz w:val="24"/>
          <w:szCs w:val="24"/>
        </w:rPr>
        <w:t xml:space="preserve"> on võltsitud või </w:t>
      </w:r>
      <w:r w:rsidR="00677D81" w:rsidRPr="004168E3">
        <w:rPr>
          <w:rFonts w:ascii="Times New Roman" w:hAnsi="Times New Roman" w:cs="Times New Roman"/>
          <w:sz w:val="24"/>
          <w:szCs w:val="24"/>
        </w:rPr>
        <w:t>sisalda</w:t>
      </w:r>
      <w:r w:rsidR="00677D81">
        <w:rPr>
          <w:rFonts w:ascii="Times New Roman" w:hAnsi="Times New Roman" w:cs="Times New Roman"/>
          <w:sz w:val="24"/>
          <w:szCs w:val="24"/>
        </w:rPr>
        <w:t>b</w:t>
      </w:r>
      <w:r w:rsidR="00677D81" w:rsidRPr="004168E3">
        <w:rPr>
          <w:rFonts w:ascii="Times New Roman" w:hAnsi="Times New Roman" w:cs="Times New Roman"/>
          <w:sz w:val="24"/>
          <w:szCs w:val="24"/>
        </w:rPr>
        <w:t xml:space="preserve"> </w:t>
      </w:r>
      <w:r w:rsidRPr="004168E3">
        <w:rPr>
          <w:rFonts w:ascii="Times New Roman" w:hAnsi="Times New Roman" w:cs="Times New Roman"/>
          <w:sz w:val="24"/>
          <w:szCs w:val="24"/>
        </w:rPr>
        <w:t>ebaõigeid andmeid;</w:t>
      </w:r>
    </w:p>
    <w:p w14:paraId="00305E19" w14:textId="77777777" w:rsidR="00005E50"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2) menetluses on taotleja samasisuline taotlus</w:t>
      </w:r>
      <w:r w:rsidR="00005E50">
        <w:rPr>
          <w:rFonts w:ascii="Times New Roman" w:hAnsi="Times New Roman" w:cs="Times New Roman"/>
          <w:sz w:val="24"/>
          <w:szCs w:val="24"/>
        </w:rPr>
        <w:t>;</w:t>
      </w:r>
    </w:p>
    <w:p w14:paraId="1EE144FA" w14:textId="30BBD191" w:rsidR="00D2632C" w:rsidRPr="004168E3" w:rsidRDefault="00005E50" w:rsidP="00921C18">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D2468E">
        <w:rPr>
          <w:rFonts w:ascii="Times New Roman" w:hAnsi="Times New Roman" w:cs="Times New Roman"/>
          <w:sz w:val="24"/>
          <w:szCs w:val="24"/>
        </w:rPr>
        <w:t xml:space="preserve">kodakondsusjärgne liikmesriik on </w:t>
      </w:r>
      <w:r w:rsidR="00D2468E" w:rsidRPr="00005E50">
        <w:rPr>
          <w:rFonts w:ascii="Times New Roman" w:hAnsi="Times New Roman" w:cs="Times New Roman"/>
          <w:sz w:val="24"/>
          <w:szCs w:val="24"/>
        </w:rPr>
        <w:t xml:space="preserve">konsulteerimismenetluses </w:t>
      </w:r>
      <w:r w:rsidR="00D2468E">
        <w:rPr>
          <w:rFonts w:ascii="Times New Roman" w:hAnsi="Times New Roman" w:cs="Times New Roman"/>
          <w:sz w:val="24"/>
          <w:szCs w:val="24"/>
        </w:rPr>
        <w:t>oma</w:t>
      </w:r>
      <w:r w:rsidR="00D2468E" w:rsidRPr="00005E50">
        <w:rPr>
          <w:rFonts w:ascii="Times New Roman" w:hAnsi="Times New Roman" w:cs="Times New Roman"/>
          <w:sz w:val="24"/>
          <w:szCs w:val="24"/>
        </w:rPr>
        <w:t xml:space="preserve"> kodanikule Euroopa Liidu tagasipöördumistunnistuse väljaandmise</w:t>
      </w:r>
      <w:r w:rsidR="00D2468E">
        <w:rPr>
          <w:rFonts w:ascii="Times New Roman" w:hAnsi="Times New Roman" w:cs="Times New Roman"/>
          <w:sz w:val="24"/>
          <w:szCs w:val="24"/>
        </w:rPr>
        <w:t xml:space="preserve"> vastu</w:t>
      </w:r>
      <w:r w:rsidR="00921C18" w:rsidRPr="004168E3">
        <w:rPr>
          <w:rFonts w:ascii="Times New Roman" w:hAnsi="Times New Roman" w:cs="Times New Roman"/>
          <w:sz w:val="24"/>
          <w:szCs w:val="24"/>
        </w:rPr>
        <w:t>.</w:t>
      </w:r>
    </w:p>
    <w:p w14:paraId="3C09B3F7" w14:textId="642668FC" w:rsidR="00D2632C" w:rsidRDefault="00D2632C" w:rsidP="00921C18">
      <w:pPr>
        <w:spacing w:after="0"/>
        <w:jc w:val="both"/>
        <w:rPr>
          <w:rFonts w:ascii="Times New Roman" w:hAnsi="Times New Roman" w:cs="Times New Roman"/>
          <w:sz w:val="24"/>
          <w:szCs w:val="24"/>
        </w:rPr>
      </w:pPr>
    </w:p>
    <w:p w14:paraId="6FBA4DB8" w14:textId="362DB572" w:rsidR="00D2468E" w:rsidRPr="00D2632C" w:rsidRDefault="00D2468E" w:rsidP="00D2468E">
      <w:pPr>
        <w:spacing w:after="0" w:line="240" w:lineRule="auto"/>
        <w:jc w:val="both"/>
        <w:rPr>
          <w:rFonts w:ascii="Times New Roman" w:hAnsi="Times New Roman" w:cs="Times New Roman"/>
          <w:sz w:val="24"/>
          <w:szCs w:val="24"/>
        </w:rPr>
      </w:pPr>
      <w:r w:rsidRPr="004168E3">
        <w:rPr>
          <w:rFonts w:ascii="Times New Roman" w:hAnsi="Times New Roman" w:cs="Times New Roman"/>
          <w:sz w:val="24"/>
          <w:szCs w:val="24"/>
        </w:rPr>
        <w:t>(</w:t>
      </w:r>
      <w:r>
        <w:rPr>
          <w:rFonts w:ascii="Times New Roman" w:hAnsi="Times New Roman" w:cs="Times New Roman"/>
          <w:sz w:val="24"/>
          <w:szCs w:val="24"/>
        </w:rPr>
        <w:t>2</w:t>
      </w:r>
      <w:r w:rsidRPr="004168E3">
        <w:rPr>
          <w:rFonts w:ascii="Times New Roman" w:hAnsi="Times New Roman" w:cs="Times New Roman"/>
          <w:sz w:val="24"/>
          <w:szCs w:val="24"/>
        </w:rPr>
        <w:t xml:space="preserve">) Euroopa Liidu tagasipöördumistunnistuse </w:t>
      </w:r>
      <w:r w:rsidRPr="004168E3">
        <w:rPr>
          <w:rFonts w:ascii="Times New Roman" w:hAnsi="Times New Roman" w:cs="Times New Roman"/>
          <w:color w:val="202020"/>
          <w:sz w:val="24"/>
          <w:szCs w:val="24"/>
          <w:shd w:val="clear" w:color="auto" w:fill="FFFFFF"/>
        </w:rPr>
        <w:t>väljaandmisest keeldumi</w:t>
      </w:r>
      <w:r>
        <w:rPr>
          <w:rFonts w:ascii="Times New Roman" w:hAnsi="Times New Roman" w:cs="Times New Roman"/>
          <w:color w:val="202020"/>
          <w:sz w:val="24"/>
          <w:szCs w:val="24"/>
          <w:shd w:val="clear" w:color="auto" w:fill="FFFFFF"/>
        </w:rPr>
        <w:t>s</w:t>
      </w:r>
      <w:r w:rsidRPr="004168E3">
        <w:rPr>
          <w:rFonts w:ascii="Times New Roman" w:hAnsi="Times New Roman" w:cs="Times New Roman"/>
          <w:color w:val="202020"/>
          <w:sz w:val="24"/>
          <w:szCs w:val="24"/>
          <w:shd w:val="clear" w:color="auto" w:fill="FFFFFF"/>
        </w:rPr>
        <w:t>e</w:t>
      </w:r>
      <w:r>
        <w:rPr>
          <w:rFonts w:ascii="Times New Roman" w:hAnsi="Times New Roman" w:cs="Times New Roman"/>
          <w:color w:val="202020"/>
          <w:sz w:val="24"/>
          <w:szCs w:val="24"/>
          <w:shd w:val="clear" w:color="auto" w:fill="FFFFFF"/>
        </w:rPr>
        <w:t xml:space="preserve"> otsus</w:t>
      </w:r>
      <w:r w:rsidRPr="004168E3">
        <w:rPr>
          <w:rFonts w:ascii="Times New Roman" w:hAnsi="Times New Roman" w:cs="Times New Roman"/>
          <w:color w:val="202020"/>
          <w:sz w:val="24"/>
          <w:szCs w:val="24"/>
          <w:shd w:val="clear" w:color="auto" w:fill="FFFFFF"/>
        </w:rPr>
        <w:t xml:space="preserve"> ja selle põhjused tehakse taotlejale teatavaks </w:t>
      </w:r>
      <w:r w:rsidR="0035716A">
        <w:rPr>
          <w:rFonts w:ascii="Times New Roman" w:hAnsi="Times New Roman" w:cs="Times New Roman"/>
          <w:color w:val="202020"/>
          <w:sz w:val="24"/>
          <w:szCs w:val="24"/>
          <w:shd w:val="clear" w:color="auto" w:fill="FFFFFF"/>
        </w:rPr>
        <w:t xml:space="preserve">hiljemalt </w:t>
      </w:r>
      <w:r>
        <w:rPr>
          <w:rFonts w:ascii="Times New Roman" w:hAnsi="Times New Roman" w:cs="Times New Roman"/>
          <w:color w:val="202020"/>
          <w:sz w:val="24"/>
          <w:szCs w:val="24"/>
          <w:shd w:val="clear" w:color="auto" w:fill="FFFFFF"/>
        </w:rPr>
        <w:t>otsuse tegemise</w:t>
      </w:r>
      <w:r w:rsidR="0035716A">
        <w:rPr>
          <w:rFonts w:ascii="Times New Roman" w:hAnsi="Times New Roman" w:cs="Times New Roman"/>
          <w:color w:val="202020"/>
          <w:sz w:val="24"/>
          <w:szCs w:val="24"/>
          <w:shd w:val="clear" w:color="auto" w:fill="FFFFFF"/>
        </w:rPr>
        <w:t>le järgneval tööpäeval</w:t>
      </w:r>
      <w:r w:rsidRPr="004168E3">
        <w:rPr>
          <w:rFonts w:ascii="Times New Roman" w:hAnsi="Times New Roman" w:cs="Times New Roman"/>
          <w:color w:val="202020"/>
          <w:sz w:val="24"/>
          <w:szCs w:val="24"/>
          <w:shd w:val="clear" w:color="auto" w:fill="FFFFFF"/>
        </w:rPr>
        <w:t xml:space="preserve"> taotluses esitatud kontaktandmete kaudu.</w:t>
      </w:r>
    </w:p>
    <w:p w14:paraId="5F87970A" w14:textId="77777777" w:rsidR="00D2468E" w:rsidRPr="004168E3" w:rsidRDefault="00D2468E" w:rsidP="00921C18">
      <w:pPr>
        <w:spacing w:after="0"/>
        <w:jc w:val="both"/>
        <w:rPr>
          <w:rFonts w:ascii="Times New Roman" w:hAnsi="Times New Roman" w:cs="Times New Roman"/>
          <w:sz w:val="24"/>
          <w:szCs w:val="24"/>
        </w:rPr>
      </w:pPr>
    </w:p>
    <w:p w14:paraId="015EAB76" w14:textId="48400941" w:rsidR="0079015A" w:rsidRDefault="004F3C3F" w:rsidP="00D2632C">
      <w:pPr>
        <w:spacing w:after="0" w:line="240" w:lineRule="auto"/>
        <w:jc w:val="both"/>
        <w:rPr>
          <w:rFonts w:ascii="Times New Roman" w:hAnsi="Times New Roman" w:cs="Times New Roman"/>
          <w:b/>
          <w:bCs/>
          <w:sz w:val="24"/>
          <w:szCs w:val="24"/>
        </w:rPr>
      </w:pPr>
      <w:ins w:id="42" w:author="Mari Käbi" w:date="2024-07-26T13:32:00Z">
        <w:r>
          <w:rPr>
            <w:rFonts w:ascii="Times New Roman" w:hAnsi="Times New Roman" w:cs="Times New Roman"/>
            <w:b/>
            <w:bCs/>
            <w:sz w:val="24"/>
            <w:szCs w:val="24"/>
          </w:rPr>
          <w:t xml:space="preserve">§ </w:t>
        </w:r>
      </w:ins>
      <w:r w:rsidR="00D2468E">
        <w:rPr>
          <w:rFonts w:ascii="Times New Roman" w:hAnsi="Times New Roman" w:cs="Times New Roman"/>
          <w:b/>
          <w:bCs/>
          <w:sz w:val="24"/>
          <w:szCs w:val="24"/>
        </w:rPr>
        <w:t>36</w:t>
      </w:r>
      <w:r w:rsidR="00D2468E">
        <w:rPr>
          <w:rFonts w:ascii="Times New Roman" w:hAnsi="Times New Roman" w:cs="Times New Roman"/>
          <w:b/>
          <w:bCs/>
          <w:sz w:val="24"/>
          <w:szCs w:val="24"/>
          <w:vertAlign w:val="superscript"/>
        </w:rPr>
        <w:t>8</w:t>
      </w:r>
      <w:r w:rsidR="00D2468E">
        <w:rPr>
          <w:rFonts w:ascii="Times New Roman" w:hAnsi="Times New Roman" w:cs="Times New Roman"/>
          <w:b/>
          <w:bCs/>
          <w:sz w:val="24"/>
          <w:szCs w:val="24"/>
        </w:rPr>
        <w:t xml:space="preserve">. </w:t>
      </w:r>
      <w:r w:rsidR="00D2468E" w:rsidRPr="004168E3">
        <w:rPr>
          <w:rFonts w:ascii="Times New Roman" w:hAnsi="Times New Roman" w:cs="Times New Roman"/>
          <w:b/>
          <w:bCs/>
          <w:sz w:val="24"/>
          <w:szCs w:val="24"/>
        </w:rPr>
        <w:t>Euroopa Liidu tagasipöördumistunnistuse</w:t>
      </w:r>
      <w:r w:rsidR="00D2468E">
        <w:rPr>
          <w:rFonts w:ascii="Times New Roman" w:hAnsi="Times New Roman" w:cs="Times New Roman"/>
          <w:b/>
          <w:bCs/>
          <w:sz w:val="24"/>
          <w:szCs w:val="24"/>
        </w:rPr>
        <w:t xml:space="preserve"> tagastamine</w:t>
      </w:r>
    </w:p>
    <w:p w14:paraId="7D62A170" w14:textId="77777777" w:rsidR="00341B01" w:rsidRDefault="00341B01" w:rsidP="00D2632C">
      <w:pPr>
        <w:spacing w:after="0" w:line="240" w:lineRule="auto"/>
        <w:jc w:val="both"/>
        <w:rPr>
          <w:rFonts w:ascii="Times New Roman" w:hAnsi="Times New Roman" w:cs="Times New Roman"/>
          <w:sz w:val="24"/>
          <w:szCs w:val="24"/>
        </w:rPr>
      </w:pPr>
    </w:p>
    <w:p w14:paraId="678DC65E" w14:textId="3C8A1611" w:rsidR="00D2468E" w:rsidRPr="00C006C4" w:rsidRDefault="00D2468E" w:rsidP="00D2468E">
      <w:pPr>
        <w:spacing w:after="0" w:line="240" w:lineRule="auto"/>
        <w:jc w:val="both"/>
        <w:rPr>
          <w:rFonts w:ascii="Times New Roman" w:hAnsi="Times New Roman" w:cs="Times New Roman"/>
          <w:color w:val="202020"/>
          <w:sz w:val="24"/>
          <w:szCs w:val="24"/>
          <w:shd w:val="clear" w:color="auto" w:fill="FFFFFF"/>
        </w:rPr>
      </w:pPr>
      <w:r w:rsidRPr="00C006C4">
        <w:rPr>
          <w:rFonts w:ascii="Times New Roman" w:hAnsi="Times New Roman" w:cs="Times New Roman"/>
          <w:color w:val="202020"/>
          <w:sz w:val="24"/>
          <w:szCs w:val="24"/>
          <w:shd w:val="clear" w:color="auto" w:fill="FFFFFF"/>
        </w:rPr>
        <w:t>(1</w:t>
      </w:r>
      <w:r>
        <w:rPr>
          <w:rFonts w:ascii="Times New Roman" w:hAnsi="Times New Roman" w:cs="Times New Roman"/>
          <w:color w:val="202020"/>
          <w:sz w:val="24"/>
          <w:szCs w:val="24"/>
          <w:shd w:val="clear" w:color="auto" w:fill="FFFFFF"/>
        </w:rPr>
        <w:t xml:space="preserve">) </w:t>
      </w:r>
      <w:r w:rsidRPr="00C006C4">
        <w:rPr>
          <w:rFonts w:ascii="Times New Roman" w:hAnsi="Times New Roman" w:cs="Times New Roman"/>
          <w:color w:val="202020"/>
          <w:sz w:val="24"/>
          <w:szCs w:val="24"/>
          <w:shd w:val="clear" w:color="auto" w:fill="FFFFFF"/>
        </w:rPr>
        <w:t>Euroopa Liidu tagasipöördumistunnistuse kasutaja tagastab Euroopa Liidu tagasipöördumistunnistuse, olenemata sellest, kas dokument on aegunud või mitte, viivitamata pärast sihtkohta jõudmist Politsei- ja Piirivalveametile, kes edastab selle Välisministeeriumile.</w:t>
      </w:r>
      <w:del w:id="43" w:author="Aili Sandre" w:date="2024-07-25T11:17:00Z">
        <w:r w:rsidRPr="00C006C4" w:rsidDel="00467A7F">
          <w:rPr>
            <w:rFonts w:ascii="Times New Roman" w:hAnsi="Times New Roman" w:cs="Times New Roman"/>
            <w:color w:val="202020"/>
            <w:sz w:val="24"/>
            <w:szCs w:val="24"/>
            <w:shd w:val="clear" w:color="auto" w:fill="FFFFFF"/>
          </w:rPr>
          <w:delText xml:space="preserve"> </w:delText>
        </w:r>
      </w:del>
    </w:p>
    <w:p w14:paraId="44FFF4D7" w14:textId="77777777" w:rsidR="00D2468E" w:rsidRPr="00467A7F" w:rsidRDefault="00D2468E" w:rsidP="00D2468E">
      <w:pPr>
        <w:spacing w:after="0"/>
        <w:rPr>
          <w:rFonts w:ascii="Times New Roman" w:hAnsi="Times New Roman" w:cs="Times New Roman"/>
          <w:sz w:val="24"/>
          <w:szCs w:val="24"/>
          <w:shd w:val="clear" w:color="auto" w:fill="FFFFFF"/>
          <w:rPrChange w:id="44" w:author="Aili Sandre" w:date="2024-07-25T11:17:00Z">
            <w:rPr>
              <w:shd w:val="clear" w:color="auto" w:fill="FFFFFF"/>
            </w:rPr>
          </w:rPrChange>
        </w:rPr>
      </w:pPr>
    </w:p>
    <w:p w14:paraId="2A60BD24" w14:textId="2556FF38" w:rsidR="00D2468E" w:rsidRPr="00C006C4" w:rsidRDefault="00D2468E" w:rsidP="00D2468E">
      <w:pPr>
        <w:spacing w:after="0"/>
        <w:rPr>
          <w:rFonts w:ascii="Times New Roman" w:hAnsi="Times New Roman" w:cs="Times New Roman"/>
          <w:sz w:val="24"/>
          <w:szCs w:val="24"/>
          <w:shd w:val="clear" w:color="auto" w:fill="FFFFFF"/>
        </w:rPr>
      </w:pPr>
      <w:r w:rsidRPr="00C006C4">
        <w:rPr>
          <w:rFonts w:ascii="Times New Roman" w:hAnsi="Times New Roman" w:cs="Times New Roman"/>
          <w:shd w:val="clear" w:color="auto" w:fill="FFFFFF"/>
        </w:rPr>
        <w:t>(2)</w:t>
      </w:r>
      <w:r w:rsidRPr="00C006C4">
        <w:rPr>
          <w:rFonts w:ascii="Times New Roman" w:hAnsi="Times New Roman" w:cs="Times New Roman"/>
          <w:sz w:val="24"/>
          <w:szCs w:val="24"/>
          <w:shd w:val="clear" w:color="auto" w:fill="FFFFFF"/>
        </w:rPr>
        <w:t xml:space="preserve"> Välisministeerium hävitab tagastatud Euroopa Liidu tagasipöördumistunnistuse ja selle koopia viivitamata.</w:t>
      </w:r>
      <w:r w:rsidR="00341B01">
        <w:rPr>
          <w:rFonts w:ascii="Times New Roman" w:hAnsi="Times New Roman" w:cs="Times New Roman"/>
          <w:sz w:val="24"/>
          <w:szCs w:val="24"/>
          <w:shd w:val="clear" w:color="auto" w:fill="FFFFFF"/>
        </w:rPr>
        <w:t>“;</w:t>
      </w:r>
    </w:p>
    <w:bookmarkEnd w:id="37"/>
    <w:p w14:paraId="3EF7AE39" w14:textId="3EE3844B" w:rsidR="00D32F8F" w:rsidRDefault="00D32F8F" w:rsidP="00CF57D4">
      <w:pPr>
        <w:spacing w:after="0" w:line="240" w:lineRule="auto"/>
        <w:jc w:val="both"/>
        <w:rPr>
          <w:rFonts w:ascii="Times New Roman" w:hAnsi="Times New Roman" w:cs="Times New Roman"/>
          <w:color w:val="202020"/>
          <w:sz w:val="24"/>
          <w:szCs w:val="24"/>
          <w:shd w:val="clear" w:color="auto" w:fill="FFFFFF"/>
        </w:rPr>
      </w:pPr>
    </w:p>
    <w:p w14:paraId="395704F1" w14:textId="47559A52" w:rsidR="00D32F8F" w:rsidRDefault="00D32F8F" w:rsidP="00CF57D4">
      <w:pPr>
        <w:spacing w:after="0" w:line="240" w:lineRule="auto"/>
        <w:jc w:val="both"/>
        <w:rPr>
          <w:rFonts w:ascii="Times New Roman" w:hAnsi="Times New Roman" w:cs="Times New Roman"/>
          <w:color w:val="202020"/>
          <w:sz w:val="24"/>
          <w:szCs w:val="24"/>
          <w:shd w:val="clear" w:color="auto" w:fill="FFFFFF"/>
        </w:rPr>
      </w:pPr>
      <w:r w:rsidRPr="00D32F8F">
        <w:rPr>
          <w:rFonts w:ascii="Times New Roman" w:hAnsi="Times New Roman" w:cs="Times New Roman"/>
          <w:b/>
          <w:bCs/>
          <w:color w:val="202020"/>
          <w:sz w:val="24"/>
          <w:szCs w:val="24"/>
          <w:shd w:val="clear" w:color="auto" w:fill="FFFFFF"/>
        </w:rPr>
        <w:t>1</w:t>
      </w:r>
      <w:r w:rsidR="003E50CA">
        <w:rPr>
          <w:rFonts w:ascii="Times New Roman" w:hAnsi="Times New Roman" w:cs="Times New Roman"/>
          <w:b/>
          <w:bCs/>
          <w:color w:val="202020"/>
          <w:sz w:val="24"/>
          <w:szCs w:val="24"/>
          <w:shd w:val="clear" w:color="auto" w:fill="FFFFFF"/>
        </w:rPr>
        <w:t>3</w:t>
      </w:r>
      <w:r w:rsidRPr="00D32F8F">
        <w:rPr>
          <w:rFonts w:ascii="Times New Roman" w:hAnsi="Times New Roman" w:cs="Times New Roman"/>
          <w:b/>
          <w:bCs/>
          <w:color w:val="202020"/>
          <w:sz w:val="24"/>
          <w:szCs w:val="24"/>
          <w:shd w:val="clear" w:color="auto" w:fill="FFFFFF"/>
        </w:rPr>
        <w:t>)</w:t>
      </w:r>
      <w:r>
        <w:rPr>
          <w:rFonts w:ascii="Times New Roman" w:hAnsi="Times New Roman" w:cs="Times New Roman"/>
          <w:color w:val="202020"/>
          <w:sz w:val="24"/>
          <w:szCs w:val="24"/>
          <w:shd w:val="clear" w:color="auto" w:fill="FFFFFF"/>
        </w:rPr>
        <w:t xml:space="preserve"> seaduse normitehniline märkus </w:t>
      </w:r>
      <w:r w:rsidR="00963495">
        <w:rPr>
          <w:rFonts w:ascii="Times New Roman" w:hAnsi="Times New Roman" w:cs="Times New Roman"/>
          <w:color w:val="202020"/>
          <w:sz w:val="24"/>
          <w:szCs w:val="24"/>
          <w:shd w:val="clear" w:color="auto" w:fill="FFFFFF"/>
        </w:rPr>
        <w:t xml:space="preserve">muudetakse ja </w:t>
      </w:r>
      <w:r>
        <w:rPr>
          <w:rFonts w:ascii="Times New Roman" w:hAnsi="Times New Roman" w:cs="Times New Roman"/>
          <w:color w:val="202020"/>
          <w:sz w:val="24"/>
          <w:szCs w:val="24"/>
          <w:shd w:val="clear" w:color="auto" w:fill="FFFFFF"/>
        </w:rPr>
        <w:t>sõnastatakse järgmiselt:</w:t>
      </w:r>
    </w:p>
    <w:p w14:paraId="22CD6611" w14:textId="5A8D52E9" w:rsidR="00CF57D4" w:rsidRPr="00DE6891" w:rsidRDefault="00D32F8F" w:rsidP="00CF57D4">
      <w:pPr>
        <w:spacing w:after="0" w:line="240" w:lineRule="auto"/>
        <w:jc w:val="both"/>
        <w:rPr>
          <w:rFonts w:ascii="Times New Roman" w:hAnsi="Times New Roman" w:cs="Times New Roman"/>
          <w:color w:val="202020"/>
          <w:sz w:val="24"/>
          <w:szCs w:val="24"/>
          <w:shd w:val="clear" w:color="auto" w:fill="FFFFFF"/>
        </w:rPr>
      </w:pPr>
      <w:r w:rsidRPr="00D32F8F">
        <w:rPr>
          <w:rFonts w:ascii="Times New Roman" w:hAnsi="Times New Roman" w:cs="Times New Roman"/>
          <w:sz w:val="24"/>
          <w:szCs w:val="24"/>
        </w:rPr>
        <w:t>„</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DE6891">
        <w:rPr>
          <w:rFonts w:ascii="Times New Roman" w:hAnsi="Times New Roman" w:cs="Times New Roman"/>
          <w:color w:val="202020"/>
          <w:sz w:val="24"/>
          <w:szCs w:val="24"/>
          <w:shd w:val="clear" w:color="auto" w:fill="FFFFFF"/>
        </w:rPr>
        <w:t>Euroopa Parlamendi ja nõukogu määrus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444/2009, millega muudetakse nõukogu määrust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 xml:space="preserve">2252/2004 liikmesriikide väljastatud passide ja reisidokumentide turvaelementide ja </w:t>
      </w:r>
      <w:proofErr w:type="spellStart"/>
      <w:r w:rsidRPr="00DE6891">
        <w:rPr>
          <w:rFonts w:ascii="Times New Roman" w:hAnsi="Times New Roman" w:cs="Times New Roman"/>
          <w:color w:val="202020"/>
          <w:sz w:val="24"/>
          <w:szCs w:val="24"/>
          <w:shd w:val="clear" w:color="auto" w:fill="FFFFFF"/>
        </w:rPr>
        <w:t>biomeetria</w:t>
      </w:r>
      <w:proofErr w:type="spellEnd"/>
      <w:r w:rsidRPr="00DE6891">
        <w:rPr>
          <w:rFonts w:ascii="Times New Roman" w:hAnsi="Times New Roman" w:cs="Times New Roman"/>
          <w:color w:val="202020"/>
          <w:sz w:val="24"/>
          <w:szCs w:val="24"/>
          <w:shd w:val="clear" w:color="auto" w:fill="FFFFFF"/>
        </w:rPr>
        <w:t xml:space="preserve"> standardite kohta (ELT L 142, 06.06.2009, lk 1–4);</w:t>
      </w:r>
    </w:p>
    <w:p w14:paraId="5A654E05" w14:textId="301970D2" w:rsidR="00DE6891" w:rsidRPr="00DE6891" w:rsidRDefault="00EE1AE6" w:rsidP="00DE6891">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E6891" w:rsidRPr="00DE6891">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E6891" w:rsidRPr="00DE6891">
        <w:rPr>
          <w:rFonts w:ascii="Times New Roman" w:hAnsi="Times New Roman" w:cs="Times New Roman"/>
          <w:color w:val="202020"/>
          <w:sz w:val="24"/>
          <w:szCs w:val="24"/>
          <w:shd w:val="clear" w:color="auto" w:fill="FFFFFF"/>
        </w:rPr>
        <w:t>12).“.</w:t>
      </w:r>
    </w:p>
    <w:p w14:paraId="4ACCC2FA" w14:textId="77777777" w:rsidR="00D32F8F" w:rsidRDefault="00D32F8F" w:rsidP="00CF57D4">
      <w:pPr>
        <w:spacing w:after="0" w:line="240" w:lineRule="auto"/>
        <w:jc w:val="both"/>
        <w:rPr>
          <w:rFonts w:ascii="Times New Roman" w:hAnsi="Times New Roman" w:cs="Times New Roman"/>
          <w:b/>
          <w:bCs/>
          <w:sz w:val="24"/>
          <w:szCs w:val="24"/>
        </w:rPr>
      </w:pPr>
    </w:p>
    <w:p w14:paraId="044383AD" w14:textId="799DA530"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2. Karistusseadustiku muutmine</w:t>
      </w:r>
    </w:p>
    <w:p w14:paraId="2FD71754" w14:textId="16520A26" w:rsidR="00F41411" w:rsidRDefault="00F41411" w:rsidP="00CF57D4">
      <w:pPr>
        <w:spacing w:after="0" w:line="240" w:lineRule="auto"/>
        <w:jc w:val="both"/>
        <w:rPr>
          <w:rFonts w:ascii="Times New Roman" w:hAnsi="Times New Roman" w:cs="Times New Roman"/>
          <w:b/>
          <w:bCs/>
          <w:sz w:val="24"/>
          <w:szCs w:val="24"/>
        </w:rPr>
      </w:pPr>
    </w:p>
    <w:p w14:paraId="1CBE5F4A" w14:textId="5075D6AE"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lastRenderedPageBreak/>
        <w:t>Karistusseadustiku</w:t>
      </w:r>
      <w:r w:rsidR="00963495">
        <w:rPr>
          <w:rFonts w:ascii="Times New Roman" w:hAnsi="Times New Roman" w:cs="Times New Roman"/>
          <w:bCs/>
          <w:sz w:val="24"/>
          <w:szCs w:val="24"/>
        </w:rPr>
        <w:t xml:space="preserve"> §</w:t>
      </w:r>
      <w:ins w:id="45" w:author="Mari Käbi" w:date="2024-07-30T13:57:00Z">
        <w:r w:rsidR="001B20B8">
          <w:rPr>
            <w:rFonts w:ascii="Times New Roman" w:hAnsi="Times New Roman" w:cs="Times New Roman"/>
            <w:bCs/>
            <w:sz w:val="24"/>
            <w:szCs w:val="24"/>
          </w:rPr>
          <w:t>-s</w:t>
        </w:r>
      </w:ins>
      <w:r w:rsidR="00FA1291">
        <w:rPr>
          <w:rFonts w:ascii="Times New Roman" w:hAnsi="Times New Roman" w:cs="Times New Roman"/>
          <w:bCs/>
          <w:sz w:val="24"/>
          <w:szCs w:val="24"/>
        </w:rPr>
        <w:t> </w:t>
      </w:r>
      <w:r>
        <w:rPr>
          <w:rFonts w:ascii="Times New Roman" w:hAnsi="Times New Roman" w:cs="Times New Roman"/>
          <w:bCs/>
          <w:sz w:val="24"/>
          <w:szCs w:val="24"/>
        </w:rPr>
        <w:t>350</w:t>
      </w:r>
      <w:r w:rsidR="00963495">
        <w:rPr>
          <w:rFonts w:ascii="Times New Roman" w:hAnsi="Times New Roman" w:cs="Times New Roman"/>
          <w:bCs/>
          <w:sz w:val="24"/>
          <w:szCs w:val="24"/>
        </w:rPr>
        <w:t xml:space="preserve"> </w:t>
      </w:r>
      <w:del w:id="46" w:author="Mari Käbi" w:date="2024-07-30T13:57:00Z">
        <w:r w:rsidR="00963495" w:rsidDel="001B20B8">
          <w:rPr>
            <w:rFonts w:ascii="Times New Roman" w:hAnsi="Times New Roman" w:cs="Times New Roman"/>
            <w:bCs/>
            <w:sz w:val="24"/>
            <w:szCs w:val="24"/>
          </w:rPr>
          <w:delText>tekstis</w:delText>
        </w:r>
        <w:r w:rsidDel="001B20B8">
          <w:rPr>
            <w:rFonts w:ascii="Times New Roman" w:hAnsi="Times New Roman" w:cs="Times New Roman"/>
            <w:bCs/>
            <w:sz w:val="24"/>
            <w:szCs w:val="24"/>
          </w:rPr>
          <w:delText xml:space="preserve"> </w:delText>
        </w:r>
      </w:del>
      <w:r>
        <w:rPr>
          <w:rFonts w:ascii="Times New Roman" w:hAnsi="Times New Roman" w:cs="Times New Roman"/>
          <w:bCs/>
          <w:sz w:val="24"/>
          <w:szCs w:val="24"/>
        </w:rPr>
        <w:t>asendatakse sõnad „tagasipöördumistunnistus, tagasipöördumise luba“ sõnadega „Euroopa Liidu tagasipöördumistunnistus“</w:t>
      </w:r>
      <w:r w:rsidR="004A6207">
        <w:rPr>
          <w:rFonts w:ascii="Times New Roman" w:hAnsi="Times New Roman" w:cs="Times New Roman"/>
          <w:bCs/>
          <w:sz w:val="24"/>
          <w:szCs w:val="24"/>
        </w:rPr>
        <w:t>.</w:t>
      </w:r>
    </w:p>
    <w:p w14:paraId="28261438" w14:textId="77777777" w:rsidR="00963495" w:rsidRDefault="00963495">
      <w:pPr>
        <w:spacing w:after="0"/>
        <w:rPr>
          <w:rFonts w:ascii="Times New Roman" w:hAnsi="Times New Roman" w:cs="Times New Roman"/>
          <w:b/>
          <w:bCs/>
          <w:sz w:val="24"/>
          <w:szCs w:val="24"/>
        </w:rPr>
        <w:pPrChange w:id="47" w:author="Aili Sandre" w:date="2024-07-25T11:18:00Z">
          <w:pPr/>
        </w:pPrChange>
      </w:pPr>
    </w:p>
    <w:p w14:paraId="49A46CAF" w14:textId="57DBD924" w:rsidR="004F77D5" w:rsidRPr="00CF57D4" w:rsidRDefault="004A6207">
      <w:pPr>
        <w:spacing w:after="0"/>
        <w:rPr>
          <w:rFonts w:ascii="Times New Roman" w:hAnsi="Times New Roman" w:cs="Times New Roman"/>
          <w:b/>
          <w:bCs/>
          <w:sz w:val="24"/>
          <w:szCs w:val="24"/>
        </w:rPr>
        <w:pPrChange w:id="48" w:author="Aili Sandre" w:date="2024-07-25T11:18:00Z">
          <w:pPr/>
        </w:pPrChange>
      </w:pPr>
      <w:r>
        <w:rPr>
          <w:rFonts w:ascii="Times New Roman" w:hAnsi="Times New Roman" w:cs="Times New Roman"/>
          <w:b/>
          <w:bCs/>
          <w:sz w:val="24"/>
          <w:szCs w:val="24"/>
        </w:rPr>
        <w:t>§ 3</w:t>
      </w:r>
      <w:r w:rsidR="004F77D5" w:rsidRPr="00CF57D4">
        <w:rPr>
          <w:rFonts w:ascii="Times New Roman" w:hAnsi="Times New Roman" w:cs="Times New Roman"/>
          <w:b/>
          <w:bCs/>
          <w:sz w:val="24"/>
          <w:szCs w:val="24"/>
        </w:rPr>
        <w:t>. Konsulaarseaduse muutmine</w:t>
      </w:r>
    </w:p>
    <w:p w14:paraId="34C811EC" w14:textId="77777777" w:rsidR="00D7047A" w:rsidRDefault="00D7047A" w:rsidP="00CF57D4">
      <w:pPr>
        <w:spacing w:after="0" w:line="240" w:lineRule="auto"/>
        <w:jc w:val="both"/>
        <w:rPr>
          <w:rFonts w:ascii="Times New Roman" w:hAnsi="Times New Roman" w:cs="Times New Roman"/>
          <w:sz w:val="24"/>
          <w:szCs w:val="24"/>
        </w:rPr>
      </w:pPr>
    </w:p>
    <w:p w14:paraId="5A05A915" w14:textId="4585B045" w:rsidR="004643E2" w:rsidRPr="00CF57D4" w:rsidRDefault="00175B69"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Konsulaarseaduses tehakse jär</w:t>
      </w:r>
      <w:r w:rsidR="00A853D1" w:rsidRPr="00CF57D4">
        <w:rPr>
          <w:rFonts w:ascii="Times New Roman" w:hAnsi="Times New Roman" w:cs="Times New Roman"/>
          <w:sz w:val="24"/>
          <w:szCs w:val="24"/>
        </w:rPr>
        <w:t>g</w:t>
      </w:r>
      <w:r w:rsidR="00CF57D4" w:rsidRPr="00CF57D4">
        <w:rPr>
          <w:rFonts w:ascii="Times New Roman" w:hAnsi="Times New Roman" w:cs="Times New Roman"/>
          <w:sz w:val="24"/>
          <w:szCs w:val="24"/>
        </w:rPr>
        <w:t>mised muudatused:</w:t>
      </w:r>
    </w:p>
    <w:p w14:paraId="7556F0E5" w14:textId="5C505C6A" w:rsidR="00D7047A" w:rsidRDefault="00D7047A" w:rsidP="00CF57D4">
      <w:pPr>
        <w:spacing w:after="0" w:line="240" w:lineRule="auto"/>
        <w:jc w:val="both"/>
        <w:rPr>
          <w:rFonts w:ascii="Times New Roman" w:hAnsi="Times New Roman" w:cs="Times New Roman"/>
          <w:b/>
          <w:bCs/>
          <w:sz w:val="24"/>
          <w:szCs w:val="24"/>
        </w:rPr>
      </w:pPr>
    </w:p>
    <w:p w14:paraId="5777274D" w14:textId="384E6CF8" w:rsidR="00EA57BD" w:rsidRPr="00EA57BD" w:rsidRDefault="00EA57BD" w:rsidP="00EA57BD">
      <w:pPr>
        <w:spacing w:after="0" w:line="240" w:lineRule="auto"/>
        <w:jc w:val="both"/>
        <w:rPr>
          <w:rFonts w:ascii="Times New Roman" w:hAnsi="Times New Roman" w:cs="Times New Roman"/>
          <w:sz w:val="24"/>
          <w:szCs w:val="24"/>
        </w:rPr>
      </w:pPr>
      <w:r w:rsidRPr="00EA57BD">
        <w:rPr>
          <w:rFonts w:ascii="Times New Roman" w:hAnsi="Times New Roman" w:cs="Times New Roman"/>
          <w:b/>
          <w:sz w:val="24"/>
          <w:szCs w:val="24"/>
        </w:rPr>
        <w:t>1)</w:t>
      </w:r>
      <w:r>
        <w:rPr>
          <w:rFonts w:ascii="Times New Roman" w:hAnsi="Times New Roman" w:cs="Times New Roman"/>
          <w:sz w:val="24"/>
          <w:szCs w:val="24"/>
        </w:rPr>
        <w:t xml:space="preserve"> </w:t>
      </w:r>
      <w:r w:rsidRPr="00EA57BD">
        <w:rPr>
          <w:rFonts w:ascii="Times New Roman" w:hAnsi="Times New Roman" w:cs="Times New Roman"/>
          <w:sz w:val="24"/>
          <w:szCs w:val="24"/>
        </w:rPr>
        <w:t>paragrahvi 12 lõige 3 muudetakse ja sõnastatakse järgmiselt:</w:t>
      </w:r>
    </w:p>
    <w:p w14:paraId="16586D19" w14:textId="77777777" w:rsidR="00467A7F" w:rsidRDefault="00EA57BD" w:rsidP="005A08D6">
      <w:pPr>
        <w:spacing w:after="0"/>
        <w:rPr>
          <w:ins w:id="49" w:author="Aili Sandre" w:date="2024-07-25T11:18:00Z"/>
          <w:rFonts w:ascii="Times New Roman" w:hAnsi="Times New Roman" w:cs="Times New Roman"/>
          <w:color w:val="202020"/>
          <w:sz w:val="24"/>
          <w:szCs w:val="24"/>
          <w:shd w:val="clear" w:color="auto" w:fill="FFFFFF"/>
        </w:rPr>
      </w:pPr>
      <w:r>
        <w:rPr>
          <w:rFonts w:ascii="Times New Roman" w:hAnsi="Times New Roman" w:cs="Times New Roman"/>
          <w:sz w:val="24"/>
          <w:szCs w:val="24"/>
        </w:rPr>
        <w:t>„(3)</w:t>
      </w:r>
      <w:r w:rsidRPr="00EA57BD">
        <w:rPr>
          <w:rFonts w:ascii="Times New Roman" w:hAnsi="Times New Roman" w:cs="Times New Roman"/>
          <w:sz w:val="24"/>
          <w:szCs w:val="24"/>
        </w:rPr>
        <w:t xml:space="preserve"> </w:t>
      </w:r>
      <w:r w:rsidRPr="00EA57BD">
        <w:rPr>
          <w:rFonts w:ascii="Times New Roman" w:hAnsi="Times New Roman" w:cs="Times New Roman"/>
          <w:color w:val="202020"/>
          <w:sz w:val="24"/>
          <w:szCs w:val="24"/>
          <w:shd w:val="clear" w:color="auto" w:fill="FFFFFF"/>
        </w:rPr>
        <w:t>Käesoleva paragrahvi lõike 1 alusel loodud andmekogu eesmärk on võimaldada konsulaarametnikul osutada konsulaarteenust (edaspidi </w:t>
      </w:r>
      <w:r w:rsidRPr="00EA57BD">
        <w:rPr>
          <w:rFonts w:ascii="Times New Roman" w:hAnsi="Times New Roman" w:cs="Times New Roman"/>
          <w:i/>
          <w:iCs/>
          <w:color w:val="202020"/>
          <w:sz w:val="24"/>
          <w:szCs w:val="24"/>
          <w:bdr w:val="none" w:sz="0" w:space="0" w:color="auto" w:frame="1"/>
          <w:shd w:val="clear" w:color="auto" w:fill="FFFFFF"/>
        </w:rPr>
        <w:t>teenus</w:t>
      </w:r>
      <w:r w:rsidRPr="00EA57BD">
        <w:rPr>
          <w:rFonts w:ascii="Times New Roman" w:hAnsi="Times New Roman" w:cs="Times New Roman"/>
          <w:color w:val="202020"/>
          <w:sz w:val="24"/>
          <w:szCs w:val="24"/>
          <w:shd w:val="clear" w:color="auto" w:fill="FFFFFF"/>
        </w:rPr>
        <w:t xml:space="preserve">), teha </w:t>
      </w:r>
      <w:proofErr w:type="spellStart"/>
      <w:r w:rsidRPr="00EA57BD">
        <w:rPr>
          <w:rFonts w:ascii="Times New Roman" w:hAnsi="Times New Roman" w:cs="Times New Roman"/>
          <w:color w:val="202020"/>
          <w:sz w:val="24"/>
          <w:szCs w:val="24"/>
          <w:shd w:val="clear" w:color="auto" w:fill="FFFFFF"/>
        </w:rPr>
        <w:t>konsulaarabitoimingut</w:t>
      </w:r>
      <w:proofErr w:type="spellEnd"/>
      <w:r w:rsidRPr="00EA57BD">
        <w:rPr>
          <w:rFonts w:ascii="Times New Roman" w:hAnsi="Times New Roman" w:cs="Times New Roman"/>
          <w:color w:val="202020"/>
          <w:sz w:val="24"/>
          <w:szCs w:val="24"/>
          <w:shd w:val="clear" w:color="auto" w:fill="FFFFFF"/>
        </w:rPr>
        <w:t xml:space="preserve"> (edaspidi </w:t>
      </w:r>
      <w:r w:rsidRPr="00EA57BD">
        <w:rPr>
          <w:rFonts w:ascii="Times New Roman" w:hAnsi="Times New Roman" w:cs="Times New Roman"/>
          <w:i/>
          <w:iCs/>
          <w:color w:val="202020"/>
          <w:sz w:val="24"/>
          <w:szCs w:val="24"/>
          <w:bdr w:val="none" w:sz="0" w:space="0" w:color="auto" w:frame="1"/>
          <w:shd w:val="clear" w:color="auto" w:fill="FFFFFF"/>
        </w:rPr>
        <w:t>toiming</w:t>
      </w:r>
      <w:r w:rsidRPr="00EA57BD">
        <w:rPr>
          <w:rFonts w:ascii="Times New Roman" w:hAnsi="Times New Roman" w:cs="Times New Roman"/>
          <w:color w:val="202020"/>
          <w:sz w:val="24"/>
          <w:szCs w:val="24"/>
          <w:shd w:val="clear" w:color="auto" w:fill="FFFFFF"/>
        </w:rPr>
        <w:t>)</w:t>
      </w:r>
      <w:r w:rsidR="003431E1">
        <w:rPr>
          <w:rFonts w:ascii="Times New Roman" w:hAnsi="Times New Roman" w:cs="Times New Roman"/>
          <w:color w:val="202020"/>
          <w:sz w:val="24"/>
          <w:szCs w:val="24"/>
          <w:shd w:val="clear" w:color="auto" w:fill="FFFFFF"/>
        </w:rPr>
        <w:t>,</w:t>
      </w:r>
      <w:r w:rsidRPr="00EA57BD">
        <w:rPr>
          <w:rFonts w:ascii="Times New Roman" w:hAnsi="Times New Roman" w:cs="Times New Roman"/>
          <w:color w:val="202020"/>
          <w:sz w:val="24"/>
          <w:szCs w:val="24"/>
          <w:shd w:val="clear" w:color="auto" w:fill="FFFFFF"/>
        </w:rPr>
        <w:t xml:space="preserve"> registreerida teenus ja toiming</w:t>
      </w:r>
      <w:r w:rsidR="003431E1">
        <w:rPr>
          <w:rFonts w:ascii="Times New Roman" w:hAnsi="Times New Roman" w:cs="Times New Roman"/>
          <w:color w:val="202020"/>
          <w:sz w:val="24"/>
          <w:szCs w:val="24"/>
          <w:shd w:val="clear" w:color="auto" w:fill="FFFFFF"/>
        </w:rPr>
        <w:t xml:space="preserve"> ning pidada koondarvestust</w:t>
      </w:r>
      <w:r w:rsidRPr="00EA57BD">
        <w:rPr>
          <w:rFonts w:ascii="Times New Roman" w:hAnsi="Times New Roman" w:cs="Times New Roman"/>
          <w:color w:val="202020"/>
          <w:sz w:val="24"/>
          <w:szCs w:val="24"/>
          <w:shd w:val="clear" w:color="auto" w:fill="FFFFFF"/>
        </w:rPr>
        <w:t>. Sellel eesmärgil võib töödelda järgmisi isikuandmeid:</w:t>
      </w:r>
    </w:p>
    <w:p w14:paraId="24731709" w14:textId="693BF62A" w:rsidR="00467A7F" w:rsidRDefault="00EA57BD" w:rsidP="005A08D6">
      <w:pPr>
        <w:spacing w:after="0"/>
        <w:rPr>
          <w:ins w:id="50" w:author="Aili Sandre" w:date="2024-07-25T11:19:00Z"/>
          <w:rFonts w:ascii="Times New Roman" w:hAnsi="Times New Roman" w:cs="Times New Roman"/>
          <w:color w:val="202020"/>
          <w:sz w:val="24"/>
          <w:szCs w:val="24"/>
          <w:shd w:val="clear" w:color="auto" w:fill="FFFFFF"/>
        </w:rPr>
      </w:pPr>
      <w:del w:id="51" w:author="Mari Käbi" w:date="2024-07-26T13:37:00Z">
        <w:r w:rsidRPr="00EA57BD" w:rsidDel="002A3200">
          <w:rPr>
            <w:rFonts w:ascii="Times New Roman" w:hAnsi="Times New Roman" w:cs="Times New Roman"/>
            <w:color w:val="202020"/>
            <w:sz w:val="24"/>
            <w:szCs w:val="24"/>
          </w:rPr>
          <w:br/>
        </w:r>
      </w:del>
      <w:r w:rsidRPr="00EA57BD">
        <w:rPr>
          <w:rFonts w:ascii="Times New Roman" w:hAnsi="Times New Roman" w:cs="Times New Roman"/>
          <w:color w:val="202020"/>
          <w:sz w:val="24"/>
          <w:szCs w:val="24"/>
          <w:shd w:val="clear" w:color="auto" w:fill="FFFFFF"/>
        </w:rPr>
        <w:t xml:space="preserve">1) teenuse või toimingu taotleja isikuandmed – üldandmed, isikut tõendava dokumendi andmed, tõendi või dokumendi andmed, töötamise andmed, reisi andmed, terviseandmed, karistusandmed, </w:t>
      </w:r>
      <w:proofErr w:type="spellStart"/>
      <w:r w:rsidRPr="00EA57BD">
        <w:rPr>
          <w:rFonts w:ascii="Times New Roman" w:hAnsi="Times New Roman" w:cs="Times New Roman"/>
          <w:color w:val="202020"/>
          <w:sz w:val="24"/>
          <w:szCs w:val="24"/>
          <w:shd w:val="clear" w:color="auto" w:fill="FFFFFF"/>
        </w:rPr>
        <w:t>biomeetrilised</w:t>
      </w:r>
      <w:proofErr w:type="spellEnd"/>
      <w:r w:rsidRPr="00EA57BD">
        <w:rPr>
          <w:rFonts w:ascii="Times New Roman" w:hAnsi="Times New Roman" w:cs="Times New Roman"/>
          <w:color w:val="202020"/>
          <w:sz w:val="24"/>
          <w:szCs w:val="24"/>
          <w:shd w:val="clear" w:color="auto" w:fill="FFFFFF"/>
        </w:rPr>
        <w:t xml:space="preserve"> andmed;</w:t>
      </w:r>
    </w:p>
    <w:p w14:paraId="534AE27B" w14:textId="77777777" w:rsidR="00467A7F" w:rsidRDefault="00EA57BD" w:rsidP="005A08D6">
      <w:pPr>
        <w:spacing w:after="0"/>
        <w:rPr>
          <w:ins w:id="52" w:author="Aili Sandre" w:date="2024-07-25T11:19:00Z"/>
          <w:rFonts w:ascii="Times New Roman" w:hAnsi="Times New Roman" w:cs="Times New Roman"/>
          <w:color w:val="202020"/>
          <w:sz w:val="24"/>
          <w:szCs w:val="24"/>
          <w:shd w:val="clear" w:color="auto" w:fill="FFFFFF"/>
        </w:rPr>
      </w:pPr>
      <w:del w:id="53" w:author="Aili Sandre" w:date="2024-07-25T11:19:00Z">
        <w:r w:rsidRPr="00EA57BD" w:rsidDel="00467A7F">
          <w:rPr>
            <w:rFonts w:ascii="Times New Roman" w:hAnsi="Times New Roman" w:cs="Times New Roman"/>
            <w:color w:val="202020"/>
            <w:sz w:val="24"/>
            <w:szCs w:val="24"/>
          </w:rPr>
          <w:br/>
        </w:r>
      </w:del>
      <w:r w:rsidRPr="00EA57BD">
        <w:rPr>
          <w:rFonts w:ascii="Times New Roman" w:hAnsi="Times New Roman" w:cs="Times New Roman"/>
          <w:color w:val="202020"/>
          <w:sz w:val="24"/>
          <w:szCs w:val="24"/>
          <w:shd w:val="clear" w:color="auto" w:fill="FFFFFF"/>
        </w:rPr>
        <w:t>2) teenuse või toimingu taotleja sugulase või kontaktisiku, taotlejaga koos elavate perekonnaliikmete või teiste toimingu</w:t>
      </w:r>
      <w:del w:id="54" w:author="Aili Sandre" w:date="2024-07-25T11:19:00Z">
        <w:r w:rsidRPr="00EA57BD" w:rsidDel="00467A7F">
          <w:rPr>
            <w:rFonts w:ascii="Times New Roman" w:hAnsi="Times New Roman" w:cs="Times New Roman"/>
            <w:color w:val="202020"/>
            <w:sz w:val="24"/>
            <w:szCs w:val="24"/>
            <w:shd w:val="clear" w:color="auto" w:fill="FFFFFF"/>
          </w:rPr>
          <w:delText xml:space="preserve"> </w:delText>
        </w:r>
      </w:del>
      <w:r w:rsidRPr="00EA57BD">
        <w:rPr>
          <w:rFonts w:ascii="Times New Roman" w:hAnsi="Times New Roman" w:cs="Times New Roman"/>
          <w:color w:val="202020"/>
          <w:sz w:val="24"/>
          <w:szCs w:val="24"/>
          <w:shd w:val="clear" w:color="auto" w:fill="FFFFFF"/>
        </w:rPr>
        <w:t>osaliste üldandmed ja isikut tõendava dokumendi andmed;</w:t>
      </w:r>
    </w:p>
    <w:p w14:paraId="3150F419" w14:textId="272B6AFC" w:rsidR="00EA57BD" w:rsidRDefault="00EA57BD" w:rsidP="005A08D6">
      <w:pPr>
        <w:spacing w:after="0"/>
        <w:rPr>
          <w:ins w:id="55" w:author="Mari Käbi" w:date="2024-07-26T13:37:00Z"/>
          <w:rFonts w:ascii="Times New Roman" w:hAnsi="Times New Roman" w:cs="Times New Roman"/>
          <w:color w:val="202020"/>
          <w:sz w:val="24"/>
          <w:szCs w:val="24"/>
          <w:shd w:val="clear" w:color="auto" w:fill="FFFFFF"/>
        </w:rPr>
      </w:pPr>
      <w:del w:id="56" w:author="Aili Sandre" w:date="2024-07-25T11:19:00Z">
        <w:r w:rsidRPr="00EA57BD" w:rsidDel="00467A7F">
          <w:rPr>
            <w:rFonts w:ascii="Times New Roman" w:hAnsi="Times New Roman" w:cs="Times New Roman"/>
            <w:color w:val="202020"/>
            <w:sz w:val="24"/>
            <w:szCs w:val="24"/>
          </w:rPr>
          <w:br/>
        </w:r>
      </w:del>
      <w:r w:rsidRPr="00EA57BD">
        <w:rPr>
          <w:rFonts w:ascii="Times New Roman" w:hAnsi="Times New Roman" w:cs="Times New Roman"/>
          <w:color w:val="202020"/>
          <w:sz w:val="24"/>
          <w:szCs w:val="24"/>
          <w:shd w:val="clear" w:color="auto" w:fill="FFFFFF"/>
        </w:rPr>
        <w:t>3) teenuse osutaja üldandmed ja töötamise andmed;</w:t>
      </w:r>
    </w:p>
    <w:p w14:paraId="32D4573A" w14:textId="1945A6D7" w:rsidR="002A3200" w:rsidRPr="00EA57BD" w:rsidDel="002A3200" w:rsidRDefault="002A3200" w:rsidP="005A08D6">
      <w:pPr>
        <w:spacing w:after="0"/>
        <w:rPr>
          <w:del w:id="57" w:author="Mari Käbi" w:date="2024-07-26T13:37:00Z"/>
          <w:rFonts w:ascii="Times New Roman" w:hAnsi="Times New Roman" w:cs="Times New Roman"/>
          <w:color w:val="202020"/>
          <w:sz w:val="24"/>
          <w:szCs w:val="24"/>
          <w:shd w:val="clear" w:color="auto" w:fill="FFFFFF"/>
        </w:rPr>
      </w:pPr>
    </w:p>
    <w:p w14:paraId="344D194E" w14:textId="616D97AF" w:rsidR="00EA57BD" w:rsidRPr="00EA57BD" w:rsidRDefault="00EA57BD" w:rsidP="005A08D6">
      <w:pPr>
        <w:spacing w:after="0"/>
        <w:jc w:val="both"/>
        <w:rPr>
          <w:rFonts w:ascii="Times New Roman" w:hAnsi="Times New Roman" w:cs="Times New Roman"/>
          <w:sz w:val="24"/>
          <w:szCs w:val="24"/>
        </w:rPr>
      </w:pPr>
      <w:r w:rsidRPr="00EA57BD">
        <w:rPr>
          <w:rFonts w:ascii="Times New Roman" w:hAnsi="Times New Roman" w:cs="Times New Roman"/>
          <w:color w:val="202020"/>
          <w:sz w:val="24"/>
          <w:szCs w:val="24"/>
          <w:shd w:val="clear" w:color="auto" w:fill="FFFFFF"/>
        </w:rPr>
        <w:t>4) andmekogu kasutaja üldandmed ja töötamise andmed.</w:t>
      </w:r>
      <w:r w:rsidR="005A08D6">
        <w:rPr>
          <w:rFonts w:ascii="Times New Roman" w:hAnsi="Times New Roman" w:cs="Times New Roman"/>
          <w:color w:val="202020"/>
          <w:sz w:val="24"/>
          <w:szCs w:val="24"/>
          <w:shd w:val="clear" w:color="auto" w:fill="FFFFFF"/>
        </w:rPr>
        <w:t>“;</w:t>
      </w:r>
    </w:p>
    <w:p w14:paraId="537680AB" w14:textId="77777777" w:rsidR="00EA57BD" w:rsidRDefault="00EA57BD" w:rsidP="00CF33C4">
      <w:pPr>
        <w:spacing w:after="0" w:line="240" w:lineRule="auto"/>
        <w:jc w:val="both"/>
        <w:rPr>
          <w:rFonts w:ascii="Times New Roman" w:hAnsi="Times New Roman" w:cs="Times New Roman"/>
          <w:sz w:val="24"/>
          <w:szCs w:val="24"/>
        </w:rPr>
      </w:pPr>
    </w:p>
    <w:p w14:paraId="36ABE19E" w14:textId="0D0287CB" w:rsidR="00CF33C4" w:rsidRPr="00CF33C4" w:rsidRDefault="00EA57BD" w:rsidP="00CF33C4">
      <w:pPr>
        <w:spacing w:after="0" w:line="240" w:lineRule="auto"/>
        <w:jc w:val="both"/>
        <w:rPr>
          <w:rFonts w:ascii="Times New Roman" w:hAnsi="Times New Roman" w:cs="Times New Roman"/>
          <w:sz w:val="24"/>
          <w:szCs w:val="24"/>
        </w:rPr>
      </w:pPr>
      <w:r w:rsidRPr="00EA57BD">
        <w:rPr>
          <w:rFonts w:ascii="Times New Roman" w:hAnsi="Times New Roman" w:cs="Times New Roman"/>
          <w:b/>
          <w:bCs/>
          <w:sz w:val="24"/>
          <w:szCs w:val="24"/>
        </w:rPr>
        <w:t>2)</w:t>
      </w:r>
      <w:r>
        <w:rPr>
          <w:rFonts w:ascii="Times New Roman" w:hAnsi="Times New Roman" w:cs="Times New Roman"/>
          <w:sz w:val="24"/>
          <w:szCs w:val="24"/>
        </w:rPr>
        <w:t xml:space="preserve"> </w:t>
      </w:r>
      <w:r w:rsidR="00CF33C4" w:rsidRPr="00CF33C4">
        <w:rPr>
          <w:rFonts w:ascii="Times New Roman" w:hAnsi="Times New Roman" w:cs="Times New Roman"/>
          <w:sz w:val="24"/>
          <w:szCs w:val="24"/>
        </w:rPr>
        <w:t>paragrahvi</w:t>
      </w:r>
      <w:r w:rsidR="00FA1291">
        <w:rPr>
          <w:rFonts w:ascii="Times New Roman" w:hAnsi="Times New Roman" w:cs="Times New Roman"/>
          <w:sz w:val="24"/>
          <w:szCs w:val="24"/>
        </w:rPr>
        <w:t> </w:t>
      </w:r>
      <w:r w:rsidR="00CF33C4" w:rsidRPr="00CF33C4">
        <w:rPr>
          <w:rFonts w:ascii="Times New Roman" w:hAnsi="Times New Roman" w:cs="Times New Roman"/>
          <w:sz w:val="24"/>
          <w:szCs w:val="24"/>
        </w:rPr>
        <w:t>12 lõige</w:t>
      </w:r>
      <w:r w:rsidR="00FA1291">
        <w:rPr>
          <w:rFonts w:ascii="Times New Roman" w:hAnsi="Times New Roman" w:cs="Times New Roman"/>
          <w:sz w:val="24"/>
          <w:szCs w:val="24"/>
        </w:rPr>
        <w:t> </w:t>
      </w:r>
      <w:r w:rsidR="00CF33C4" w:rsidRPr="00CF33C4">
        <w:rPr>
          <w:rFonts w:ascii="Times New Roman" w:hAnsi="Times New Roman" w:cs="Times New Roman"/>
          <w:sz w:val="24"/>
          <w:szCs w:val="24"/>
        </w:rPr>
        <w:t>5 muudetakse ja sõnastatakse järgmiselt:</w:t>
      </w:r>
    </w:p>
    <w:p w14:paraId="7AFB2F41" w14:textId="77777777"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„(5) Konsulaarametniku ametitoimingute andmekogus sisalduvaid andmeid säilitatakse kuni kümme aastat.“;</w:t>
      </w:r>
    </w:p>
    <w:p w14:paraId="1150CE0C" w14:textId="77777777" w:rsidR="00CF33C4" w:rsidRPr="00CF33C4" w:rsidRDefault="00CF33C4" w:rsidP="00CF33C4">
      <w:pPr>
        <w:spacing w:after="0" w:line="240" w:lineRule="auto"/>
        <w:jc w:val="both"/>
        <w:rPr>
          <w:rFonts w:ascii="Times New Roman" w:hAnsi="Times New Roman" w:cs="Times New Roman"/>
          <w:sz w:val="24"/>
          <w:szCs w:val="24"/>
        </w:rPr>
      </w:pPr>
    </w:p>
    <w:p w14:paraId="63FD5888" w14:textId="07221031" w:rsidR="00CF33C4" w:rsidRPr="00CF33C4" w:rsidRDefault="00EA57BD" w:rsidP="00CF33C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CF33C4" w:rsidRPr="00CF33C4">
        <w:rPr>
          <w:rFonts w:ascii="Times New Roman" w:hAnsi="Times New Roman" w:cs="Times New Roman"/>
          <w:b/>
          <w:bCs/>
          <w:sz w:val="24"/>
          <w:szCs w:val="24"/>
        </w:rPr>
        <w:t>)</w:t>
      </w:r>
      <w:r w:rsidR="00CF33C4" w:rsidRPr="00CF33C4">
        <w:rPr>
          <w:rFonts w:ascii="Times New Roman" w:hAnsi="Times New Roman" w:cs="Times New Roman"/>
          <w:sz w:val="24"/>
          <w:szCs w:val="24"/>
        </w:rPr>
        <w:t xml:space="preserve"> paragrahvi</w:t>
      </w:r>
      <w:r w:rsidR="00832751">
        <w:rPr>
          <w:rFonts w:ascii="Times New Roman" w:hAnsi="Times New Roman" w:cs="Times New Roman"/>
          <w:sz w:val="24"/>
          <w:szCs w:val="24"/>
        </w:rPr>
        <w:t> </w:t>
      </w:r>
      <w:r w:rsidR="00CF33C4" w:rsidRPr="00CF33C4">
        <w:rPr>
          <w:rFonts w:ascii="Times New Roman" w:hAnsi="Times New Roman" w:cs="Times New Roman"/>
          <w:sz w:val="24"/>
          <w:szCs w:val="24"/>
        </w:rPr>
        <w:t>12 täiendatakse lõikega</w:t>
      </w:r>
      <w:r w:rsidR="00832751">
        <w:rPr>
          <w:rFonts w:ascii="Times New Roman" w:hAnsi="Times New Roman" w:cs="Times New Roman"/>
          <w:sz w:val="24"/>
          <w:szCs w:val="24"/>
        </w:rPr>
        <w:t> </w:t>
      </w:r>
      <w:r w:rsidR="00CF33C4" w:rsidRPr="00CF33C4">
        <w:rPr>
          <w:rFonts w:ascii="Times New Roman" w:hAnsi="Times New Roman" w:cs="Times New Roman"/>
          <w:sz w:val="24"/>
          <w:szCs w:val="24"/>
        </w:rPr>
        <w:t>7 järgmises sõnastuses:</w:t>
      </w:r>
    </w:p>
    <w:p w14:paraId="093A3FC3" w14:textId="1B9EC6B3"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 xml:space="preserve">„(7) Konsulaarametniku ametitoimingute </w:t>
      </w:r>
      <w:bookmarkStart w:id="58" w:name="_Hlk164257000"/>
      <w:r w:rsidRPr="00CF33C4">
        <w:rPr>
          <w:rFonts w:ascii="Times New Roman" w:hAnsi="Times New Roman" w:cs="Times New Roman"/>
          <w:sz w:val="24"/>
          <w:szCs w:val="24"/>
        </w:rPr>
        <w:t>andmekogu põhimääruses sätestatakse kogutavate andmete koosseis ja andmekogusse kandmise kord, andmetele juurdepääsu saamise ja andmete väljastamise kord, andmete säilitamise tähtaeg ning muud korraldusküsimused.</w:t>
      </w:r>
      <w:bookmarkEnd w:id="58"/>
      <w:r w:rsidRPr="00CF33C4">
        <w:rPr>
          <w:rFonts w:ascii="Times New Roman" w:hAnsi="Times New Roman" w:cs="Times New Roman"/>
          <w:sz w:val="24"/>
          <w:szCs w:val="24"/>
        </w:rPr>
        <w:t>“</w:t>
      </w:r>
      <w:r w:rsidR="00832751">
        <w:rPr>
          <w:rFonts w:ascii="Times New Roman" w:hAnsi="Times New Roman" w:cs="Times New Roman"/>
          <w:sz w:val="24"/>
          <w:szCs w:val="24"/>
        </w:rPr>
        <w:t>;</w:t>
      </w:r>
    </w:p>
    <w:p w14:paraId="74539437" w14:textId="7CC30A83" w:rsidR="0021241A" w:rsidRPr="00CF57D4" w:rsidRDefault="0021241A" w:rsidP="00CF57D4">
      <w:pPr>
        <w:spacing w:after="0" w:line="240" w:lineRule="auto"/>
        <w:jc w:val="both"/>
        <w:rPr>
          <w:rFonts w:ascii="Times New Roman" w:hAnsi="Times New Roman" w:cs="Times New Roman"/>
          <w:sz w:val="24"/>
          <w:szCs w:val="24"/>
        </w:rPr>
      </w:pPr>
    </w:p>
    <w:p w14:paraId="76E98FF5" w14:textId="12B27A82" w:rsidR="00175B69" w:rsidRPr="00CF57D4"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175B69" w:rsidRPr="00CF57D4">
        <w:rPr>
          <w:rFonts w:ascii="Times New Roman" w:hAnsi="Times New Roman" w:cs="Times New Roman"/>
          <w:b/>
          <w:bCs/>
          <w:sz w:val="24"/>
          <w:szCs w:val="24"/>
        </w:rPr>
        <w:t>)</w:t>
      </w:r>
      <w:r w:rsidR="00175B69" w:rsidRPr="00CF57D4">
        <w:rPr>
          <w:rFonts w:ascii="Times New Roman" w:hAnsi="Times New Roman" w:cs="Times New Roman"/>
          <w:sz w:val="24"/>
          <w:szCs w:val="24"/>
        </w:rPr>
        <w:t xml:space="preserve"> seadust </w:t>
      </w:r>
      <w:r w:rsidR="000142A4" w:rsidRPr="00CF57D4">
        <w:rPr>
          <w:rFonts w:ascii="Times New Roman" w:hAnsi="Times New Roman" w:cs="Times New Roman"/>
          <w:sz w:val="24"/>
          <w:szCs w:val="24"/>
        </w:rPr>
        <w:t>täiendatakse §-ga</w:t>
      </w:r>
      <w:r w:rsidR="002450BD">
        <w:rPr>
          <w:rFonts w:ascii="Times New Roman" w:hAnsi="Times New Roman" w:cs="Times New Roman"/>
          <w:sz w:val="24"/>
          <w:szCs w:val="24"/>
        </w:rPr>
        <w:t> </w:t>
      </w:r>
      <w:r w:rsidR="000142A4" w:rsidRPr="00CF57D4">
        <w:rPr>
          <w:rFonts w:ascii="Times New Roman" w:hAnsi="Times New Roman" w:cs="Times New Roman"/>
          <w:sz w:val="24"/>
          <w:szCs w:val="24"/>
        </w:rPr>
        <w:t>61</w:t>
      </w:r>
      <w:r w:rsidR="00A853D1" w:rsidRPr="00CF57D4">
        <w:rPr>
          <w:rFonts w:ascii="Times New Roman" w:hAnsi="Times New Roman" w:cs="Times New Roman"/>
          <w:sz w:val="24"/>
          <w:szCs w:val="24"/>
          <w:vertAlign w:val="superscript"/>
        </w:rPr>
        <w:t>1</w:t>
      </w:r>
      <w:r w:rsidR="00A853D1" w:rsidRPr="00CF57D4">
        <w:rPr>
          <w:rFonts w:ascii="Times New Roman" w:hAnsi="Times New Roman" w:cs="Times New Roman"/>
          <w:sz w:val="24"/>
          <w:szCs w:val="24"/>
        </w:rPr>
        <w:t xml:space="preserve"> </w:t>
      </w:r>
      <w:r w:rsidR="004643E2" w:rsidRPr="00CF57D4">
        <w:rPr>
          <w:rFonts w:ascii="Times New Roman" w:hAnsi="Times New Roman" w:cs="Times New Roman"/>
          <w:sz w:val="24"/>
          <w:szCs w:val="24"/>
        </w:rPr>
        <w:t>järgmises sõnastuses:</w:t>
      </w:r>
    </w:p>
    <w:p w14:paraId="7A62F0F0" w14:textId="1853578F" w:rsidR="004643E2" w:rsidRPr="00CF57D4" w:rsidRDefault="004643E2"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000142A4" w:rsidRPr="00CF57D4">
        <w:rPr>
          <w:rFonts w:ascii="Times New Roman" w:hAnsi="Times New Roman" w:cs="Times New Roman"/>
          <w:b/>
          <w:bCs/>
          <w:sz w:val="24"/>
          <w:szCs w:val="24"/>
        </w:rPr>
        <w:t>§ 61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Euroopa Liidu tagasipöördumistunnistuse andmine</w:t>
      </w:r>
    </w:p>
    <w:p w14:paraId="4AC6C90A" w14:textId="77777777" w:rsidR="00D7047A" w:rsidRDefault="00D7047A" w:rsidP="00CF57D4">
      <w:pPr>
        <w:spacing w:after="0" w:line="240" w:lineRule="auto"/>
        <w:jc w:val="both"/>
        <w:rPr>
          <w:rFonts w:ascii="Times New Roman" w:hAnsi="Times New Roman" w:cs="Times New Roman"/>
          <w:sz w:val="24"/>
          <w:szCs w:val="24"/>
        </w:rPr>
      </w:pPr>
    </w:p>
    <w:p w14:paraId="44831B2D" w14:textId="4D9C989D" w:rsidR="004643E2" w:rsidRPr="0035198B" w:rsidRDefault="0035198B" w:rsidP="0035198B">
      <w:pPr>
        <w:spacing w:after="0" w:line="240" w:lineRule="auto"/>
        <w:jc w:val="both"/>
        <w:rPr>
          <w:rFonts w:ascii="Times New Roman" w:hAnsi="Times New Roman" w:cs="Times New Roman"/>
          <w:sz w:val="24"/>
          <w:szCs w:val="24"/>
        </w:rPr>
      </w:pPr>
      <w:r w:rsidRPr="0035198B">
        <w:rPr>
          <w:rFonts w:ascii="Times New Roman" w:hAnsi="Times New Roman" w:cs="Times New Roman"/>
          <w:sz w:val="24"/>
          <w:szCs w:val="24"/>
        </w:rPr>
        <w:t>(1</w:t>
      </w:r>
      <w:r>
        <w:rPr>
          <w:rFonts w:ascii="Times New Roman" w:hAnsi="Times New Roman" w:cs="Times New Roman"/>
          <w:sz w:val="24"/>
          <w:szCs w:val="24"/>
        </w:rPr>
        <w:t xml:space="preserve">) </w:t>
      </w:r>
      <w:r w:rsidR="004643E2" w:rsidRPr="0035198B">
        <w:rPr>
          <w:rFonts w:ascii="Times New Roman" w:hAnsi="Times New Roman" w:cs="Times New Roman"/>
          <w:sz w:val="24"/>
          <w:szCs w:val="24"/>
        </w:rPr>
        <w:t>Konsulaarametnik annab Euroopa Liidu tagasipöördumistunnistuse isikut tõendavate dokumentide seaduse kohaselt.</w:t>
      </w:r>
    </w:p>
    <w:p w14:paraId="009AC765" w14:textId="6038E5FC" w:rsidR="0035198B" w:rsidRDefault="0035198B" w:rsidP="0035198B">
      <w:pPr>
        <w:spacing w:after="0"/>
      </w:pPr>
    </w:p>
    <w:p w14:paraId="01DBD5BC" w14:textId="6A857413" w:rsidR="0035198B" w:rsidRPr="0035198B" w:rsidRDefault="0035198B" w:rsidP="0035198B">
      <w:pPr>
        <w:spacing w:after="0"/>
        <w:jc w:val="both"/>
        <w:rPr>
          <w:rFonts w:ascii="Times New Roman" w:hAnsi="Times New Roman" w:cs="Times New Roman"/>
          <w:sz w:val="24"/>
          <w:szCs w:val="24"/>
        </w:rPr>
      </w:pPr>
      <w:r w:rsidRPr="0035198B">
        <w:rPr>
          <w:rFonts w:ascii="Times New Roman" w:hAnsi="Times New Roman" w:cs="Times New Roman"/>
          <w:sz w:val="24"/>
          <w:szCs w:val="24"/>
        </w:rPr>
        <w:t>(2)</w:t>
      </w:r>
      <w:r>
        <w:rPr>
          <w:rFonts w:ascii="Times New Roman" w:hAnsi="Times New Roman" w:cs="Times New Roman"/>
          <w:sz w:val="24"/>
          <w:szCs w:val="24"/>
        </w:rPr>
        <w:t xml:space="preserve"> Aukonsul võib e</w:t>
      </w:r>
      <w:r w:rsidRPr="0035198B">
        <w:rPr>
          <w:rFonts w:ascii="Times New Roman" w:hAnsi="Times New Roman" w:cs="Times New Roman"/>
          <w:sz w:val="24"/>
          <w:szCs w:val="24"/>
        </w:rPr>
        <w:t>randjuhul ja põhjendatud vajaduse korral</w:t>
      </w:r>
      <w:r>
        <w:rPr>
          <w:rFonts w:ascii="Times New Roman" w:hAnsi="Times New Roman" w:cs="Times New Roman"/>
          <w:sz w:val="24"/>
          <w:szCs w:val="24"/>
        </w:rPr>
        <w:t xml:space="preserve"> anda</w:t>
      </w:r>
      <w:r w:rsidRPr="0035198B">
        <w:rPr>
          <w:rFonts w:ascii="Times New Roman" w:hAnsi="Times New Roman" w:cs="Times New Roman"/>
          <w:sz w:val="24"/>
          <w:szCs w:val="24"/>
        </w:rPr>
        <w:t xml:space="preserve"> Euroopa Liidu tagasipöördumistunnistuse </w:t>
      </w:r>
      <w:r>
        <w:rPr>
          <w:rFonts w:ascii="Times New Roman" w:hAnsi="Times New Roman" w:cs="Times New Roman"/>
          <w:sz w:val="24"/>
          <w:szCs w:val="24"/>
        </w:rPr>
        <w:t>Eesti kodanikule või välismaalasele</w:t>
      </w:r>
      <w:r w:rsidRPr="0035198B">
        <w:rPr>
          <w:rFonts w:ascii="Times New Roman" w:hAnsi="Times New Roman" w:cs="Times New Roman"/>
          <w:bCs/>
          <w:sz w:val="24"/>
          <w:szCs w:val="24"/>
        </w:rPr>
        <w:t xml:space="preserve">, kes elab Eesti Vabariigis elamisloa alusel ja kellele on välja antud välismaalase pass, ajutine reisidokument või pagulase reisidokument või kelle Eesti Vabariik võtab </w:t>
      </w:r>
      <w:proofErr w:type="spellStart"/>
      <w:r w:rsidRPr="0035198B">
        <w:rPr>
          <w:rFonts w:ascii="Times New Roman" w:hAnsi="Times New Roman" w:cs="Times New Roman"/>
          <w:bCs/>
          <w:sz w:val="24"/>
          <w:szCs w:val="24"/>
        </w:rPr>
        <w:t>välislepingu</w:t>
      </w:r>
      <w:proofErr w:type="spellEnd"/>
      <w:r w:rsidRPr="0035198B">
        <w:rPr>
          <w:rFonts w:ascii="Times New Roman" w:hAnsi="Times New Roman" w:cs="Times New Roman"/>
          <w:bCs/>
          <w:sz w:val="24"/>
          <w:szCs w:val="24"/>
        </w:rPr>
        <w:t xml:space="preserve"> alusel tagasi</w:t>
      </w:r>
      <w:r>
        <w:rPr>
          <w:rFonts w:ascii="Times New Roman" w:hAnsi="Times New Roman" w:cs="Times New Roman"/>
          <w:sz w:val="24"/>
          <w:szCs w:val="24"/>
        </w:rPr>
        <w:t>.</w:t>
      </w:r>
    </w:p>
    <w:p w14:paraId="01BEC5B8" w14:textId="77777777" w:rsidR="00D7047A" w:rsidRPr="0035198B" w:rsidRDefault="00D7047A" w:rsidP="00CF57D4">
      <w:pPr>
        <w:spacing w:after="0" w:line="240" w:lineRule="auto"/>
        <w:jc w:val="both"/>
        <w:rPr>
          <w:rFonts w:ascii="Times New Roman" w:hAnsi="Times New Roman" w:cs="Times New Roman"/>
          <w:sz w:val="24"/>
          <w:szCs w:val="24"/>
        </w:rPr>
      </w:pPr>
    </w:p>
    <w:p w14:paraId="21962AB0" w14:textId="32720F31" w:rsidR="004643E2" w:rsidRPr="00CF57D4" w:rsidRDefault="004643E2"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w:t>
      </w:r>
      <w:r w:rsidR="0035198B">
        <w:rPr>
          <w:rFonts w:ascii="Times New Roman" w:hAnsi="Times New Roman" w:cs="Times New Roman"/>
          <w:sz w:val="24"/>
          <w:szCs w:val="24"/>
        </w:rPr>
        <w:t>3</w:t>
      </w:r>
      <w:r w:rsidRPr="00CF57D4">
        <w:rPr>
          <w:rFonts w:ascii="Times New Roman" w:hAnsi="Times New Roman" w:cs="Times New Roman"/>
          <w:sz w:val="24"/>
          <w:szCs w:val="24"/>
        </w:rPr>
        <w:t xml:space="preserve">) </w:t>
      </w:r>
      <w:r w:rsidR="006F5F7F" w:rsidRPr="00CF57D4">
        <w:rPr>
          <w:rFonts w:ascii="Times New Roman" w:hAnsi="Times New Roman" w:cs="Times New Roman"/>
          <w:sz w:val="24"/>
          <w:szCs w:val="24"/>
        </w:rPr>
        <w:t xml:space="preserve">Euroopa Liidu tagasipöördumistunnistuse andmise eest tuleb tasuda riigilõivu. </w:t>
      </w:r>
      <w:r w:rsidR="006F5F7F" w:rsidRPr="00485E34">
        <w:rPr>
          <w:rFonts w:ascii="Times New Roman" w:hAnsi="Times New Roman" w:cs="Times New Roman"/>
          <w:sz w:val="24"/>
          <w:szCs w:val="24"/>
        </w:rPr>
        <w:t>Aukonsul võib tagasipöördumistunnistuse andmise eest võtta teenustasu riigilõivuseadusega kehtestatud riigilõivumäära ulatuses.“;</w:t>
      </w:r>
    </w:p>
    <w:p w14:paraId="2127DB32" w14:textId="6221BDB2" w:rsidR="00D7047A" w:rsidRDefault="00D7047A" w:rsidP="00CF57D4">
      <w:pPr>
        <w:spacing w:after="0" w:line="240" w:lineRule="auto"/>
        <w:jc w:val="both"/>
        <w:rPr>
          <w:rFonts w:ascii="Times New Roman" w:hAnsi="Times New Roman" w:cs="Times New Roman"/>
          <w:b/>
          <w:bCs/>
          <w:sz w:val="24"/>
          <w:szCs w:val="24"/>
        </w:rPr>
      </w:pPr>
    </w:p>
    <w:p w14:paraId="43773DE4" w14:textId="3755CEBE" w:rsidR="00963495"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00963495" w:rsidRPr="00CF57D4">
        <w:rPr>
          <w:rFonts w:ascii="Times New Roman" w:hAnsi="Times New Roman" w:cs="Times New Roman"/>
          <w:b/>
          <w:bCs/>
          <w:sz w:val="24"/>
          <w:szCs w:val="24"/>
        </w:rPr>
        <w:t xml:space="preserve">) </w:t>
      </w:r>
      <w:r w:rsidR="00963495" w:rsidRPr="00CF57D4">
        <w:rPr>
          <w:rFonts w:ascii="Times New Roman" w:hAnsi="Times New Roman" w:cs="Times New Roman"/>
          <w:sz w:val="24"/>
          <w:szCs w:val="24"/>
        </w:rPr>
        <w:t>paragrahvid</w:t>
      </w:r>
      <w:r w:rsidR="00963495">
        <w:rPr>
          <w:rFonts w:ascii="Times New Roman" w:hAnsi="Times New Roman" w:cs="Times New Roman"/>
          <w:sz w:val="24"/>
          <w:szCs w:val="24"/>
        </w:rPr>
        <w:t> </w:t>
      </w:r>
      <w:r w:rsidR="00963495" w:rsidRPr="00CF57D4">
        <w:rPr>
          <w:rFonts w:ascii="Times New Roman" w:hAnsi="Times New Roman" w:cs="Times New Roman"/>
          <w:sz w:val="24"/>
          <w:szCs w:val="24"/>
        </w:rPr>
        <w:t>62 ja</w:t>
      </w:r>
      <w:r w:rsidR="00963495">
        <w:rPr>
          <w:rFonts w:ascii="Times New Roman" w:hAnsi="Times New Roman" w:cs="Times New Roman"/>
          <w:sz w:val="24"/>
          <w:szCs w:val="24"/>
        </w:rPr>
        <w:t> </w:t>
      </w:r>
      <w:r w:rsidR="00963495" w:rsidRPr="00CF57D4">
        <w:rPr>
          <w:rFonts w:ascii="Times New Roman" w:hAnsi="Times New Roman" w:cs="Times New Roman"/>
          <w:sz w:val="24"/>
          <w:szCs w:val="24"/>
        </w:rPr>
        <w:t>63 tunnistatakse kehtetuks;</w:t>
      </w:r>
    </w:p>
    <w:p w14:paraId="712D180C" w14:textId="77777777" w:rsidR="00963495" w:rsidRDefault="00963495" w:rsidP="00CF57D4">
      <w:pPr>
        <w:spacing w:after="0" w:line="240" w:lineRule="auto"/>
        <w:jc w:val="both"/>
        <w:rPr>
          <w:rFonts w:ascii="Times New Roman" w:hAnsi="Times New Roman" w:cs="Times New Roman"/>
          <w:b/>
          <w:bCs/>
          <w:sz w:val="24"/>
          <w:szCs w:val="24"/>
        </w:rPr>
      </w:pPr>
    </w:p>
    <w:p w14:paraId="124BC6BA" w14:textId="15BAFB86" w:rsidR="00A3257E"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lõike</w:t>
      </w:r>
      <w:r w:rsidR="003F26CF">
        <w:rPr>
          <w:rFonts w:ascii="Times New Roman" w:hAnsi="Times New Roman" w:cs="Times New Roman"/>
          <w:sz w:val="24"/>
          <w:szCs w:val="24"/>
        </w:rPr>
        <w:t> </w:t>
      </w:r>
      <w:r w:rsidR="00E74A13" w:rsidRPr="00CF57D4">
        <w:rPr>
          <w:rFonts w:ascii="Times New Roman" w:hAnsi="Times New Roman" w:cs="Times New Roman"/>
          <w:sz w:val="24"/>
          <w:szCs w:val="24"/>
        </w:rPr>
        <w:t>1</w:t>
      </w:r>
      <w:r w:rsidR="003E4EAD" w:rsidRPr="00CF57D4">
        <w:rPr>
          <w:rFonts w:ascii="Times New Roman" w:hAnsi="Times New Roman" w:cs="Times New Roman"/>
          <w:sz w:val="24"/>
          <w:szCs w:val="24"/>
        </w:rPr>
        <w:t xml:space="preserve"> punkt</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11</w:t>
      </w:r>
      <w:r w:rsidR="00A3257E">
        <w:rPr>
          <w:rFonts w:ascii="Times New Roman" w:hAnsi="Times New Roman" w:cs="Times New Roman"/>
          <w:sz w:val="24"/>
          <w:szCs w:val="24"/>
        </w:rPr>
        <w:t xml:space="preserve"> muudetakse ja sõnastatakse järgmiselt:</w:t>
      </w:r>
    </w:p>
    <w:p w14:paraId="5B256B00" w14:textId="5DEA08A7" w:rsidR="00A3257E" w:rsidRPr="00CF57D4" w:rsidRDefault="00A3257E" w:rsidP="00A3257E">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Pr>
          <w:rFonts w:ascii="Times New Roman" w:hAnsi="Times New Roman" w:cs="Times New Roman"/>
          <w:sz w:val="24"/>
          <w:szCs w:val="24"/>
        </w:rPr>
        <w:t>1</w:t>
      </w:r>
      <w:r w:rsidRPr="00CF57D4">
        <w:rPr>
          <w:rFonts w:ascii="Times New Roman" w:hAnsi="Times New Roman" w:cs="Times New Roman"/>
          <w:sz w:val="24"/>
          <w:szCs w:val="24"/>
        </w:rPr>
        <w:t>) Euroopa Liidu tagasipöördumistunnistuse andmine.“;</w:t>
      </w:r>
    </w:p>
    <w:p w14:paraId="0786D852" w14:textId="77777777" w:rsidR="00A3257E" w:rsidRDefault="00A3257E" w:rsidP="00CF57D4">
      <w:pPr>
        <w:spacing w:after="0" w:line="240" w:lineRule="auto"/>
        <w:jc w:val="both"/>
        <w:rPr>
          <w:rFonts w:ascii="Times New Roman" w:hAnsi="Times New Roman" w:cs="Times New Roman"/>
          <w:sz w:val="24"/>
          <w:szCs w:val="24"/>
        </w:rPr>
      </w:pPr>
    </w:p>
    <w:p w14:paraId="4368FBFA" w14:textId="36D76807" w:rsidR="006F5F7F" w:rsidRPr="00CF57D4"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w:t>
      </w:r>
      <w:r w:rsidR="00A3257E">
        <w:rPr>
          <w:rFonts w:ascii="Times New Roman" w:hAnsi="Times New Roman" w:cs="Times New Roman"/>
          <w:sz w:val="24"/>
          <w:szCs w:val="24"/>
        </w:rPr>
        <w:t>ke</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 punk</w:t>
      </w:r>
      <w:r w:rsidR="00A3257E">
        <w:rPr>
          <w:rFonts w:ascii="Times New Roman" w:hAnsi="Times New Roman" w:cs="Times New Roman"/>
          <w:sz w:val="24"/>
          <w:szCs w:val="24"/>
        </w:rPr>
        <w:t>t</w:t>
      </w:r>
      <w:r w:rsidR="003F26CF">
        <w:rPr>
          <w:rFonts w:ascii="Times New Roman" w:hAnsi="Times New Roman" w:cs="Times New Roman"/>
          <w:sz w:val="24"/>
          <w:szCs w:val="24"/>
        </w:rPr>
        <w:t> </w:t>
      </w:r>
      <w:r w:rsidR="00A3257E">
        <w:rPr>
          <w:rFonts w:ascii="Times New Roman" w:hAnsi="Times New Roman" w:cs="Times New Roman"/>
          <w:sz w:val="24"/>
          <w:szCs w:val="24"/>
        </w:rPr>
        <w:t>12 tunnistatakse kehtetuks;</w:t>
      </w:r>
    </w:p>
    <w:p w14:paraId="5AC878BD" w14:textId="77777777" w:rsidR="00D7047A" w:rsidRDefault="00D7047A" w:rsidP="00CF57D4">
      <w:pPr>
        <w:spacing w:after="0" w:line="240" w:lineRule="auto"/>
        <w:jc w:val="both"/>
        <w:rPr>
          <w:rFonts w:ascii="Times New Roman" w:hAnsi="Times New Roman" w:cs="Times New Roman"/>
          <w:b/>
          <w:bCs/>
          <w:sz w:val="24"/>
          <w:szCs w:val="24"/>
        </w:rPr>
      </w:pPr>
    </w:p>
    <w:p w14:paraId="17124B75" w14:textId="2CE18689" w:rsidR="006F5F7F" w:rsidRPr="00CF57D4"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seadust täiendatakse §-ga</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7</w:t>
      </w:r>
      <w:r w:rsidR="004A6756" w:rsidRPr="00CF57D4">
        <w:rPr>
          <w:rFonts w:ascii="Times New Roman" w:hAnsi="Times New Roman" w:cs="Times New Roman"/>
          <w:sz w:val="24"/>
          <w:szCs w:val="24"/>
        </w:rPr>
        <w:t>1</w:t>
      </w:r>
      <w:r w:rsidR="006F5F7F" w:rsidRPr="00CF57D4">
        <w:rPr>
          <w:rFonts w:ascii="Times New Roman" w:hAnsi="Times New Roman" w:cs="Times New Roman"/>
          <w:sz w:val="24"/>
          <w:szCs w:val="24"/>
          <w:vertAlign w:val="superscript"/>
        </w:rPr>
        <w:t>1</w:t>
      </w:r>
      <w:r w:rsidR="006F5F7F" w:rsidRPr="00CF57D4">
        <w:rPr>
          <w:rFonts w:ascii="Times New Roman" w:hAnsi="Times New Roman" w:cs="Times New Roman"/>
          <w:sz w:val="24"/>
          <w:szCs w:val="24"/>
        </w:rPr>
        <w:t xml:space="preserve"> järgmises sõnastuses:</w:t>
      </w:r>
    </w:p>
    <w:p w14:paraId="5E5FD92E" w14:textId="13E32DA4" w:rsidR="006F5F7F" w:rsidRPr="00CF57D4" w:rsidRDefault="006F5F7F"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Pr="00CF57D4">
        <w:rPr>
          <w:rFonts w:ascii="Times New Roman" w:hAnsi="Times New Roman" w:cs="Times New Roman"/>
          <w:b/>
          <w:bCs/>
          <w:sz w:val="24"/>
          <w:szCs w:val="24"/>
        </w:rPr>
        <w:t>§ 7</w:t>
      </w:r>
      <w:r w:rsidR="004A6756" w:rsidRPr="00CF57D4">
        <w:rPr>
          <w:rFonts w:ascii="Times New Roman" w:hAnsi="Times New Roman" w:cs="Times New Roman"/>
          <w:b/>
          <w:bCs/>
          <w:sz w:val="24"/>
          <w:szCs w:val="24"/>
        </w:rPr>
        <w:t>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xml:space="preserve">. Euroopa Liidu tagasipöördumistunnistuse </w:t>
      </w:r>
      <w:r w:rsidR="004A6756" w:rsidRPr="00CF57D4">
        <w:rPr>
          <w:rFonts w:ascii="Times New Roman" w:hAnsi="Times New Roman" w:cs="Times New Roman"/>
          <w:b/>
          <w:bCs/>
          <w:sz w:val="24"/>
          <w:szCs w:val="24"/>
        </w:rPr>
        <w:t>andmine</w:t>
      </w:r>
    </w:p>
    <w:p w14:paraId="5FC2B017" w14:textId="77777777" w:rsidR="00D7047A" w:rsidRDefault="00D7047A" w:rsidP="00CF57D4">
      <w:pPr>
        <w:spacing w:after="0" w:line="240" w:lineRule="auto"/>
        <w:jc w:val="both"/>
        <w:rPr>
          <w:rFonts w:ascii="Times New Roman" w:hAnsi="Times New Roman" w:cs="Times New Roman"/>
          <w:sz w:val="24"/>
          <w:szCs w:val="24"/>
        </w:rPr>
      </w:pPr>
    </w:p>
    <w:p w14:paraId="4BE7844E" w14:textId="122B7957" w:rsidR="00F27760" w:rsidRDefault="006F5F7F"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 xml:space="preserve">Konsulaarametnik annab </w:t>
      </w:r>
      <w:r w:rsidR="00FB7553" w:rsidRPr="00CF57D4">
        <w:rPr>
          <w:rFonts w:ascii="Times New Roman" w:hAnsi="Times New Roman" w:cs="Times New Roman"/>
          <w:sz w:val="24"/>
          <w:szCs w:val="24"/>
        </w:rPr>
        <w:t xml:space="preserve">Euroopa Liidu </w:t>
      </w:r>
      <w:r w:rsidRPr="00CF57D4">
        <w:rPr>
          <w:rFonts w:ascii="Times New Roman" w:hAnsi="Times New Roman" w:cs="Times New Roman"/>
          <w:sz w:val="24"/>
          <w:szCs w:val="24"/>
        </w:rPr>
        <w:t>tagasipöördumistunnistuse erandjuhul ja tingimusel, et isikut on võimalik välisriigis tuvastada</w:t>
      </w:r>
      <w:r w:rsidR="004A6756" w:rsidRPr="00CF57D4">
        <w:rPr>
          <w:rFonts w:ascii="Times New Roman" w:hAnsi="Times New Roman" w:cs="Times New Roman"/>
          <w:sz w:val="24"/>
          <w:szCs w:val="24"/>
        </w:rPr>
        <w:t>.“</w:t>
      </w:r>
      <w:r w:rsidR="00D32F8F">
        <w:rPr>
          <w:rFonts w:ascii="Times New Roman" w:hAnsi="Times New Roman" w:cs="Times New Roman"/>
          <w:sz w:val="24"/>
          <w:szCs w:val="24"/>
        </w:rPr>
        <w:t>;</w:t>
      </w:r>
    </w:p>
    <w:p w14:paraId="28DABE12" w14:textId="3F9C3281" w:rsidR="00D32F8F" w:rsidRDefault="00D32F8F" w:rsidP="00CF57D4">
      <w:pPr>
        <w:spacing w:after="0" w:line="240" w:lineRule="auto"/>
        <w:jc w:val="both"/>
        <w:rPr>
          <w:rFonts w:ascii="Times New Roman" w:hAnsi="Times New Roman" w:cs="Times New Roman"/>
          <w:sz w:val="24"/>
          <w:szCs w:val="24"/>
        </w:rPr>
      </w:pPr>
    </w:p>
    <w:p w14:paraId="4F590A9F" w14:textId="1FBC4717" w:rsidR="00963495" w:rsidRPr="00CF57D4" w:rsidRDefault="005A08D6" w:rsidP="0096349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963495" w:rsidRPr="00CF57D4">
        <w:rPr>
          <w:rFonts w:ascii="Times New Roman" w:hAnsi="Times New Roman" w:cs="Times New Roman"/>
          <w:b/>
          <w:bCs/>
          <w:sz w:val="24"/>
          <w:szCs w:val="24"/>
        </w:rPr>
        <w:t>)</w:t>
      </w:r>
      <w:r w:rsidR="00963495" w:rsidRPr="00CF57D4">
        <w:rPr>
          <w:rFonts w:ascii="Times New Roman" w:hAnsi="Times New Roman" w:cs="Times New Roman"/>
          <w:sz w:val="24"/>
          <w:szCs w:val="24"/>
        </w:rPr>
        <w:t xml:space="preserve"> paragrahvid</w:t>
      </w:r>
      <w:r w:rsidR="00963495">
        <w:rPr>
          <w:rFonts w:ascii="Times New Roman" w:hAnsi="Times New Roman" w:cs="Times New Roman"/>
          <w:sz w:val="24"/>
          <w:szCs w:val="24"/>
        </w:rPr>
        <w:t> </w:t>
      </w:r>
      <w:r w:rsidR="00963495" w:rsidRPr="00CF57D4">
        <w:rPr>
          <w:rFonts w:ascii="Times New Roman" w:hAnsi="Times New Roman" w:cs="Times New Roman"/>
          <w:sz w:val="24"/>
          <w:szCs w:val="24"/>
        </w:rPr>
        <w:t>72</w:t>
      </w:r>
      <w:r w:rsidR="00963495">
        <w:rPr>
          <w:rFonts w:ascii="Times New Roman" w:hAnsi="Times New Roman" w:cs="Times New Roman"/>
          <w:sz w:val="24"/>
          <w:szCs w:val="24"/>
        </w:rPr>
        <w:t xml:space="preserve"> ja</w:t>
      </w:r>
      <w:r w:rsidR="00963495" w:rsidRPr="00CF57D4">
        <w:rPr>
          <w:rFonts w:ascii="Times New Roman" w:hAnsi="Times New Roman" w:cs="Times New Roman"/>
          <w:sz w:val="24"/>
          <w:szCs w:val="24"/>
        </w:rPr>
        <w:t>73 tunnistatakse kehtetuks;</w:t>
      </w:r>
    </w:p>
    <w:p w14:paraId="664A66DD" w14:textId="77777777" w:rsidR="00963495" w:rsidRDefault="00963495" w:rsidP="00CF57D4">
      <w:pPr>
        <w:spacing w:after="0" w:line="240" w:lineRule="auto"/>
        <w:jc w:val="both"/>
        <w:rPr>
          <w:rFonts w:ascii="Times New Roman" w:hAnsi="Times New Roman" w:cs="Times New Roman"/>
          <w:sz w:val="24"/>
          <w:szCs w:val="24"/>
        </w:rPr>
      </w:pPr>
    </w:p>
    <w:p w14:paraId="74EFFC6F" w14:textId="2499FFC5" w:rsidR="00D32F8F" w:rsidRDefault="005A08D6" w:rsidP="00D32F8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w:t>
      </w:r>
      <w:r w:rsidR="00D32F8F" w:rsidRPr="00D32F8F">
        <w:rPr>
          <w:rFonts w:ascii="Times New Roman" w:hAnsi="Times New Roman" w:cs="Times New Roman"/>
          <w:b/>
          <w:bCs/>
          <w:sz w:val="24"/>
          <w:szCs w:val="24"/>
        </w:rPr>
        <w:t>)</w:t>
      </w:r>
      <w:r w:rsidR="00D32F8F">
        <w:rPr>
          <w:rFonts w:ascii="Times New Roman" w:hAnsi="Times New Roman" w:cs="Times New Roman"/>
          <w:sz w:val="24"/>
          <w:szCs w:val="24"/>
        </w:rPr>
        <w:t xml:space="preserve"> </w:t>
      </w:r>
      <w:r w:rsidR="00D32F8F">
        <w:rPr>
          <w:rFonts w:ascii="Times New Roman" w:hAnsi="Times New Roman" w:cs="Times New Roman"/>
          <w:color w:val="202020"/>
          <w:sz w:val="24"/>
          <w:szCs w:val="24"/>
          <w:shd w:val="clear" w:color="auto" w:fill="FFFFFF"/>
        </w:rPr>
        <w:t>seaduse normitehniline märkus</w:t>
      </w:r>
      <w:r w:rsidR="00963495">
        <w:rPr>
          <w:rFonts w:ascii="Times New Roman" w:hAnsi="Times New Roman" w:cs="Times New Roman"/>
          <w:color w:val="202020"/>
          <w:sz w:val="24"/>
          <w:szCs w:val="24"/>
          <w:shd w:val="clear" w:color="auto" w:fill="FFFFFF"/>
        </w:rPr>
        <w:t xml:space="preserve"> muudetakse ja</w:t>
      </w:r>
      <w:r w:rsidR="00D32F8F">
        <w:rPr>
          <w:rFonts w:ascii="Times New Roman" w:hAnsi="Times New Roman" w:cs="Times New Roman"/>
          <w:color w:val="202020"/>
          <w:sz w:val="24"/>
          <w:szCs w:val="24"/>
          <w:shd w:val="clear" w:color="auto" w:fill="FFFFFF"/>
        </w:rPr>
        <w:t xml:space="preserve"> sõnastatakse järgmiselt:</w:t>
      </w:r>
    </w:p>
    <w:p w14:paraId="07C09503" w14:textId="47AA8CFF" w:rsidR="00D32F8F" w:rsidRPr="00D32F8F" w:rsidRDefault="00D32F8F" w:rsidP="00D32F8F">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vertAlign w:val="superscript"/>
        </w:rPr>
        <w:t>1</w:t>
      </w:r>
      <w:r>
        <w:rPr>
          <w:rFonts w:ascii="Times New Roman" w:hAnsi="Times New Roman" w:cs="Times New Roman"/>
          <w:color w:val="202020"/>
          <w:sz w:val="24"/>
          <w:szCs w:val="24"/>
          <w:shd w:val="clear" w:color="auto" w:fill="FFFFFF"/>
        </w:rPr>
        <w:t xml:space="preserve"> </w:t>
      </w:r>
      <w:r w:rsidRPr="00D32F8F">
        <w:rPr>
          <w:rFonts w:ascii="Times New Roman" w:hAnsi="Times New Roman" w:cs="Times New Roman"/>
          <w:color w:val="202020"/>
          <w:sz w:val="24"/>
          <w:szCs w:val="24"/>
          <w:shd w:val="clear" w:color="auto" w:fill="FFFFFF"/>
        </w:rPr>
        <w:t>Nõukogu direktiiv (EL) 2015/637, mis käsitleb koordineerimis- ja koostöömeetmeid, millega hõlbustatakse liidu esindamata kodanike konsulaarkaitset kolmandates riikides ning tunnistatakse kehtetuks otsus 95/553/EÜ (ELT L 106, 24.04.2015, lk 1–13);</w:t>
      </w:r>
    </w:p>
    <w:p w14:paraId="022157D4" w14:textId="4E872C91" w:rsidR="00D32F8F" w:rsidRPr="00D32F8F" w:rsidRDefault="003E597E" w:rsidP="00D32F8F">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32F8F" w:rsidRPr="00D32F8F">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32F8F" w:rsidRPr="00D32F8F">
        <w:rPr>
          <w:rFonts w:ascii="Times New Roman" w:hAnsi="Times New Roman" w:cs="Times New Roman"/>
          <w:color w:val="202020"/>
          <w:sz w:val="24"/>
          <w:szCs w:val="24"/>
          <w:shd w:val="clear" w:color="auto" w:fill="FFFFFF"/>
        </w:rPr>
        <w:t>12).“.</w:t>
      </w:r>
    </w:p>
    <w:p w14:paraId="18CBE80D" w14:textId="77777777" w:rsidR="00D7047A" w:rsidRDefault="00D7047A" w:rsidP="00CF57D4">
      <w:pPr>
        <w:spacing w:after="0" w:line="240" w:lineRule="auto"/>
        <w:jc w:val="both"/>
        <w:rPr>
          <w:rFonts w:ascii="Times New Roman" w:hAnsi="Times New Roman" w:cs="Times New Roman"/>
          <w:b/>
          <w:bCs/>
          <w:sz w:val="24"/>
          <w:szCs w:val="24"/>
        </w:rPr>
      </w:pPr>
    </w:p>
    <w:p w14:paraId="0C1C96B1" w14:textId="32C59CCE" w:rsidR="0021241A" w:rsidRPr="00CF57D4" w:rsidRDefault="0021241A"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t>§</w:t>
      </w:r>
      <w:r w:rsidR="004A6207">
        <w:rPr>
          <w:rFonts w:ascii="Times New Roman" w:hAnsi="Times New Roman" w:cs="Times New Roman"/>
          <w:b/>
          <w:bCs/>
          <w:sz w:val="24"/>
          <w:szCs w:val="24"/>
        </w:rPr>
        <w:t xml:space="preserve"> 4</w:t>
      </w:r>
      <w:r w:rsidRPr="00CF57D4">
        <w:rPr>
          <w:rFonts w:ascii="Times New Roman" w:hAnsi="Times New Roman" w:cs="Times New Roman"/>
          <w:b/>
          <w:bCs/>
          <w:sz w:val="24"/>
          <w:szCs w:val="24"/>
        </w:rPr>
        <w:t>. Riigilõivuseaduse muutmine</w:t>
      </w:r>
    </w:p>
    <w:p w14:paraId="3999679A" w14:textId="77777777" w:rsidR="00D7047A" w:rsidRDefault="00D7047A" w:rsidP="00CF57D4">
      <w:pPr>
        <w:spacing w:after="0" w:line="240" w:lineRule="auto"/>
        <w:jc w:val="both"/>
        <w:rPr>
          <w:rFonts w:ascii="Times New Roman" w:hAnsi="Times New Roman" w:cs="Times New Roman"/>
          <w:sz w:val="24"/>
          <w:szCs w:val="24"/>
        </w:rPr>
      </w:pPr>
    </w:p>
    <w:p w14:paraId="3336EB46" w14:textId="621D546A"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Riigilõivuseaduses tehakse järgmised muudatused:</w:t>
      </w:r>
    </w:p>
    <w:p w14:paraId="1D8463FB" w14:textId="77777777" w:rsidR="00D7047A" w:rsidRDefault="00D7047A" w:rsidP="00CF57D4">
      <w:pPr>
        <w:spacing w:after="0" w:line="240" w:lineRule="auto"/>
        <w:jc w:val="both"/>
        <w:rPr>
          <w:rFonts w:ascii="Times New Roman" w:hAnsi="Times New Roman" w:cs="Times New Roman"/>
          <w:b/>
          <w:bCs/>
          <w:sz w:val="24"/>
          <w:szCs w:val="24"/>
        </w:rPr>
      </w:pPr>
    </w:p>
    <w:p w14:paraId="34AC89D6" w14:textId="3394864B" w:rsidR="00255845"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paragrahvi</w:t>
      </w:r>
      <w:r w:rsidR="003E597E">
        <w:rPr>
          <w:rFonts w:ascii="Times New Roman" w:hAnsi="Times New Roman" w:cs="Times New Roman"/>
          <w:sz w:val="24"/>
          <w:szCs w:val="24"/>
        </w:rPr>
        <w:t> </w:t>
      </w:r>
      <w:r w:rsidR="00255845"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w:t>
      </w:r>
      <w:r w:rsidR="008A5C81">
        <w:rPr>
          <w:rFonts w:ascii="Times New Roman" w:hAnsi="Times New Roman" w:cs="Times New Roman"/>
          <w:sz w:val="24"/>
          <w:szCs w:val="24"/>
        </w:rPr>
        <w:t xml:space="preserve"> sissejuhatavast </w:t>
      </w:r>
      <w:r w:rsidR="00963495">
        <w:rPr>
          <w:rFonts w:ascii="Times New Roman" w:hAnsi="Times New Roman" w:cs="Times New Roman"/>
          <w:sz w:val="24"/>
          <w:szCs w:val="24"/>
        </w:rPr>
        <w:t>lause</w:t>
      </w:r>
      <w:r w:rsidR="008A5C81">
        <w:rPr>
          <w:rFonts w:ascii="Times New Roman" w:hAnsi="Times New Roman" w:cs="Times New Roman"/>
          <w:sz w:val="24"/>
          <w:szCs w:val="24"/>
        </w:rPr>
        <w:t>osast</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 xml:space="preserve">jäetakse välja </w:t>
      </w:r>
      <w:r w:rsidR="00963495">
        <w:rPr>
          <w:rFonts w:ascii="Times New Roman" w:hAnsi="Times New Roman" w:cs="Times New Roman"/>
          <w:sz w:val="24"/>
          <w:szCs w:val="24"/>
        </w:rPr>
        <w:t>teksti</w:t>
      </w:r>
      <w:r w:rsidR="00255845" w:rsidRPr="00CF57D4">
        <w:rPr>
          <w:rFonts w:ascii="Times New Roman" w:hAnsi="Times New Roman" w:cs="Times New Roman"/>
          <w:sz w:val="24"/>
          <w:szCs w:val="24"/>
        </w:rPr>
        <w:t>osa „Tagasipöördumistunnistuse, tagasipöördumise loa ja“;</w:t>
      </w:r>
    </w:p>
    <w:p w14:paraId="3F18E4BE" w14:textId="77777777" w:rsidR="00D7047A" w:rsidRDefault="00D7047A" w:rsidP="00CF57D4">
      <w:pPr>
        <w:spacing w:after="0" w:line="240" w:lineRule="auto"/>
        <w:jc w:val="both"/>
        <w:rPr>
          <w:rFonts w:ascii="Times New Roman" w:hAnsi="Times New Roman" w:cs="Times New Roman"/>
          <w:b/>
          <w:sz w:val="24"/>
          <w:szCs w:val="24"/>
        </w:rPr>
      </w:pPr>
    </w:p>
    <w:p w14:paraId="1C33E6FF" w14:textId="77C8A29F" w:rsidR="00471868" w:rsidRPr="00CF57D4" w:rsidRDefault="0025584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sz w:val="24"/>
          <w:szCs w:val="24"/>
        </w:rPr>
        <w:t>2)</w:t>
      </w:r>
      <w:r w:rsidRPr="00CF57D4">
        <w:rPr>
          <w:rFonts w:ascii="Times New Roman" w:hAnsi="Times New Roman" w:cs="Times New Roman"/>
          <w:sz w:val="24"/>
          <w:szCs w:val="24"/>
        </w:rPr>
        <w:t xml:space="preserve"> paragrahvi</w:t>
      </w:r>
      <w:r w:rsidR="003E597E">
        <w:rPr>
          <w:rFonts w:ascii="Times New Roman" w:hAnsi="Times New Roman" w:cs="Times New Roman"/>
          <w:sz w:val="24"/>
          <w:szCs w:val="24"/>
        </w:rPr>
        <w:t> </w:t>
      </w:r>
      <w:r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 punkt</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1 </w:t>
      </w:r>
      <w:r w:rsidR="00CF57D4" w:rsidRPr="00CF57D4">
        <w:rPr>
          <w:rFonts w:ascii="Times New Roman" w:hAnsi="Times New Roman" w:cs="Times New Roman"/>
          <w:sz w:val="24"/>
          <w:szCs w:val="24"/>
        </w:rPr>
        <w:t xml:space="preserve">muudetakse ja </w:t>
      </w:r>
      <w:r w:rsidRPr="00CF57D4">
        <w:rPr>
          <w:rFonts w:ascii="Times New Roman" w:hAnsi="Times New Roman" w:cs="Times New Roman"/>
          <w:sz w:val="24"/>
          <w:szCs w:val="24"/>
        </w:rPr>
        <w:t>sõnastatakse järgmiselt</w:t>
      </w:r>
      <w:r w:rsidR="00471868" w:rsidRPr="00CF57D4">
        <w:rPr>
          <w:rFonts w:ascii="Times New Roman" w:hAnsi="Times New Roman" w:cs="Times New Roman"/>
          <w:sz w:val="24"/>
          <w:szCs w:val="24"/>
        </w:rPr>
        <w:t>:</w:t>
      </w:r>
    </w:p>
    <w:p w14:paraId="3D59BDDD" w14:textId="6713B694"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 20</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eurot, kui reisidokument on </w:t>
      </w:r>
      <w:r w:rsidR="00255845" w:rsidRPr="00CF57D4">
        <w:rPr>
          <w:rFonts w:ascii="Times New Roman" w:hAnsi="Times New Roman" w:cs="Times New Roman"/>
          <w:sz w:val="24"/>
          <w:szCs w:val="24"/>
        </w:rPr>
        <w:t xml:space="preserve">kadunud, varastatud või hävinud või kui taotlejal ei ole </w:t>
      </w:r>
      <w:r w:rsidR="005C7555">
        <w:rPr>
          <w:rFonts w:ascii="Times New Roman" w:hAnsi="Times New Roman" w:cs="Times New Roman"/>
          <w:sz w:val="24"/>
          <w:szCs w:val="24"/>
        </w:rPr>
        <w:t>seda</w:t>
      </w:r>
      <w:r w:rsidR="00255845" w:rsidRPr="00CF57D4">
        <w:rPr>
          <w:rFonts w:ascii="Times New Roman" w:hAnsi="Times New Roman" w:cs="Times New Roman"/>
          <w:sz w:val="24"/>
          <w:szCs w:val="24"/>
        </w:rPr>
        <w:t xml:space="preserve"> muul </w:t>
      </w:r>
      <w:r w:rsidR="002B53FA">
        <w:rPr>
          <w:rFonts w:ascii="Times New Roman" w:hAnsi="Times New Roman" w:cs="Times New Roman"/>
          <w:sz w:val="24"/>
          <w:szCs w:val="24"/>
        </w:rPr>
        <w:t>põhjusel</w:t>
      </w:r>
      <w:r w:rsidR="00255845" w:rsidRPr="00CF57D4">
        <w:rPr>
          <w:rFonts w:ascii="Times New Roman" w:hAnsi="Times New Roman" w:cs="Times New Roman"/>
          <w:sz w:val="24"/>
          <w:szCs w:val="24"/>
        </w:rPr>
        <w:t xml:space="preserve"> võimalik mõistliku aja jooksul saada</w:t>
      </w:r>
      <w:r w:rsidRPr="00CF57D4">
        <w:rPr>
          <w:rFonts w:ascii="Times New Roman" w:hAnsi="Times New Roman" w:cs="Times New Roman"/>
          <w:sz w:val="24"/>
          <w:szCs w:val="24"/>
        </w:rPr>
        <w:t>;</w:t>
      </w:r>
      <w:r w:rsidR="004A6756" w:rsidRPr="00CF57D4">
        <w:rPr>
          <w:rFonts w:ascii="Times New Roman" w:hAnsi="Times New Roman" w:cs="Times New Roman"/>
          <w:sz w:val="24"/>
          <w:szCs w:val="24"/>
        </w:rPr>
        <w:t>“.</w:t>
      </w:r>
    </w:p>
    <w:p w14:paraId="5E263B66" w14:textId="6E27B7C7" w:rsidR="00471868" w:rsidRDefault="00471868" w:rsidP="00CF57D4">
      <w:pPr>
        <w:spacing w:after="0" w:line="240" w:lineRule="auto"/>
        <w:jc w:val="both"/>
        <w:rPr>
          <w:rFonts w:ascii="Times New Roman" w:hAnsi="Times New Roman" w:cs="Times New Roman"/>
          <w:sz w:val="24"/>
          <w:szCs w:val="24"/>
        </w:rPr>
      </w:pPr>
    </w:p>
    <w:p w14:paraId="04C24C9A" w14:textId="69026088" w:rsidR="004A6207" w:rsidRPr="004A6207" w:rsidRDefault="004A6207" w:rsidP="00CF57D4">
      <w:pPr>
        <w:spacing w:after="0" w:line="240" w:lineRule="auto"/>
        <w:jc w:val="both"/>
        <w:rPr>
          <w:rFonts w:ascii="Times New Roman" w:hAnsi="Times New Roman" w:cs="Times New Roman"/>
          <w:b/>
          <w:sz w:val="24"/>
          <w:szCs w:val="24"/>
        </w:rPr>
      </w:pPr>
      <w:r w:rsidRPr="004A6207">
        <w:rPr>
          <w:rFonts w:ascii="Times New Roman" w:hAnsi="Times New Roman" w:cs="Times New Roman"/>
          <w:b/>
          <w:sz w:val="24"/>
          <w:szCs w:val="24"/>
        </w:rPr>
        <w:t>§ 5. Seaduse jõustumine</w:t>
      </w:r>
    </w:p>
    <w:p w14:paraId="6E88D4D3" w14:textId="6744F803" w:rsidR="004A6207" w:rsidRDefault="004A6207" w:rsidP="00CF57D4">
      <w:pPr>
        <w:spacing w:after="0" w:line="240" w:lineRule="auto"/>
        <w:jc w:val="both"/>
        <w:rPr>
          <w:rFonts w:ascii="Times New Roman" w:hAnsi="Times New Roman" w:cs="Times New Roman"/>
          <w:sz w:val="24"/>
          <w:szCs w:val="24"/>
        </w:rPr>
      </w:pPr>
    </w:p>
    <w:p w14:paraId="5BEB79C2" w14:textId="77FEFE8F" w:rsidR="004A6207" w:rsidRPr="00CF57D4" w:rsidRDefault="00963495"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Käesolev s</w:t>
      </w:r>
      <w:r w:rsidR="004A6207">
        <w:rPr>
          <w:rFonts w:ascii="Times New Roman" w:hAnsi="Times New Roman" w:cs="Times New Roman"/>
          <w:sz w:val="24"/>
          <w:szCs w:val="24"/>
        </w:rPr>
        <w:t xml:space="preserve">eadus jõustub </w:t>
      </w:r>
      <w:r w:rsidR="008258C2">
        <w:rPr>
          <w:rFonts w:ascii="Times New Roman" w:hAnsi="Times New Roman" w:cs="Times New Roman"/>
          <w:sz w:val="24"/>
          <w:szCs w:val="24"/>
        </w:rPr>
        <w:t>2025.</w:t>
      </w:r>
      <w:r w:rsidR="00BC5459">
        <w:rPr>
          <w:rFonts w:ascii="Times New Roman" w:hAnsi="Times New Roman" w:cs="Times New Roman"/>
          <w:sz w:val="24"/>
          <w:szCs w:val="24"/>
        </w:rPr>
        <w:t> </w:t>
      </w:r>
      <w:r w:rsidR="008258C2">
        <w:rPr>
          <w:rFonts w:ascii="Times New Roman" w:hAnsi="Times New Roman" w:cs="Times New Roman"/>
          <w:sz w:val="24"/>
          <w:szCs w:val="24"/>
        </w:rPr>
        <w:t>a</w:t>
      </w:r>
      <w:r>
        <w:rPr>
          <w:rFonts w:ascii="Times New Roman" w:hAnsi="Times New Roman" w:cs="Times New Roman"/>
          <w:sz w:val="24"/>
          <w:szCs w:val="24"/>
        </w:rPr>
        <w:t>asta 8. detsembril</w:t>
      </w:r>
      <w:r w:rsidR="008258C2">
        <w:rPr>
          <w:rFonts w:ascii="Times New Roman" w:hAnsi="Times New Roman" w:cs="Times New Roman"/>
          <w:sz w:val="24"/>
          <w:szCs w:val="24"/>
        </w:rPr>
        <w:t>.</w:t>
      </w:r>
    </w:p>
    <w:sectPr w:rsidR="004A6207" w:rsidRPr="00CF57D4">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Mari Käbi" w:date="2024-07-26T13:15:00Z" w:initials="MK">
    <w:p w14:paraId="30DAA2EB" w14:textId="77777777" w:rsidR="00054C29" w:rsidRDefault="00054C29" w:rsidP="00054C29">
      <w:pPr>
        <w:pStyle w:val="Kommentaaritekst"/>
      </w:pPr>
      <w:r>
        <w:rPr>
          <w:rStyle w:val="Kommentaariviide"/>
        </w:rPr>
        <w:annotationRef/>
      </w:r>
      <w:r>
        <w:t>Jutumärgid ja semikoolon üleliigsed.</w:t>
      </w:r>
    </w:p>
  </w:comment>
  <w:comment w:id="9" w:author="Mari Käbi" w:date="2024-08-02T10:27:00Z" w:initials="MK">
    <w:p w14:paraId="66F398DC" w14:textId="77777777" w:rsidR="00B40695" w:rsidRDefault="00B40695" w:rsidP="00B40695">
      <w:pPr>
        <w:pStyle w:val="Kommentaaritekst"/>
      </w:pPr>
      <w:r>
        <w:rPr>
          <w:rStyle w:val="Kommentaariviide"/>
        </w:rPr>
        <w:annotationRef/>
      </w:r>
      <w:r>
        <w:t>Volitusnorm esitatakse ühelauselises lõikes (HÕNTE § 11 lg 4). Arvestades normitehnika põhimõtete, et ühes sättesõ esitatakse üks õigusnorm, ei saa volitusnormis olla muid norme. Seega palume teise lause esitada eraldiseisva lõikena.</w:t>
      </w:r>
    </w:p>
  </w:comment>
  <w:comment w:id="10" w:author="Mari Käbi" w:date="2024-07-26T13:20:00Z" w:initials="MK">
    <w:p w14:paraId="2FE29526" w14:textId="55A228C6" w:rsidR="00C52780" w:rsidRDefault="00054C29" w:rsidP="00C52780">
      <w:pPr>
        <w:pStyle w:val="Kommentaaritekst"/>
      </w:pPr>
      <w:r>
        <w:rPr>
          <w:rStyle w:val="Kommentaariviide"/>
        </w:rPr>
        <w:annotationRef/>
      </w:r>
      <w:r w:rsidR="00C52780">
        <w:t>Palume andmed esitada loeteluna (igaüks eraldi punkti all nimetatud). Punktiline loetelu annab sättest parema vaate ning hõlbustab ka sättele viitamist.</w:t>
      </w:r>
    </w:p>
  </w:comment>
  <w:comment w:id="12" w:author="Mari Käbi" w:date="2024-07-26T14:50:00Z" w:initials="MK">
    <w:p w14:paraId="4647A99D" w14:textId="77777777" w:rsidR="00C52780" w:rsidRDefault="00CC506B" w:rsidP="00C52780">
      <w:pPr>
        <w:pStyle w:val="Kommentaaritekst"/>
      </w:pPr>
      <w:r>
        <w:rPr>
          <w:rStyle w:val="Kommentaariviide"/>
        </w:rPr>
        <w:annotationRef/>
      </w:r>
      <w:r w:rsidR="00C52780">
        <w:t xml:space="preserve">Palume kaaluda ka paragrahvi pealkirja muutmist. Kehtiv pealkiri on - EL tagasipöördumistunnistuse andmise </w:t>
      </w:r>
      <w:r w:rsidR="00C52780">
        <w:rPr>
          <w:u w:val="single"/>
        </w:rPr>
        <w:t>alus</w:t>
      </w:r>
      <w:r w:rsidR="00C52780">
        <w:t xml:space="preserve">. Samas ei reguleeri uus paragrahv kitsalt andmise alust, vaid mh annab nt esindamata kodaniku definitsooni, reguleeritakse menetlust (lg 6).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DAA2EB" w15:done="0"/>
  <w15:commentEx w15:paraId="66F398DC" w15:done="0"/>
  <w15:commentEx w15:paraId="2FE29526" w15:done="0"/>
  <w15:commentEx w15:paraId="4647A9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E1FDF" w16cex:dateUtc="2024-07-26T10:15:00Z"/>
  <w16cex:commentExtensible w16cex:durableId="2A573309" w16cex:dateUtc="2024-08-02T07:27:00Z"/>
  <w16cex:commentExtensible w16cex:durableId="2A4E213A" w16cex:dateUtc="2024-07-26T10:20:00Z"/>
  <w16cex:commentExtensible w16cex:durableId="2A4E3647" w16cex:dateUtc="2024-07-26T1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DAA2EB" w16cid:durableId="2A4E1FDF"/>
  <w16cid:commentId w16cid:paraId="66F398DC" w16cid:durableId="2A573309"/>
  <w16cid:commentId w16cid:paraId="2FE29526" w16cid:durableId="2A4E213A"/>
  <w16cid:commentId w16cid:paraId="4647A99D" w16cid:durableId="2A4E36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751C5" w14:textId="77777777" w:rsidR="00CC2A9B" w:rsidRDefault="00CC2A9B" w:rsidP="00F41411">
      <w:pPr>
        <w:spacing w:after="0" w:line="240" w:lineRule="auto"/>
      </w:pPr>
      <w:r>
        <w:separator/>
      </w:r>
    </w:p>
  </w:endnote>
  <w:endnote w:type="continuationSeparator" w:id="0">
    <w:p w14:paraId="7B1BD137" w14:textId="77777777" w:rsidR="00CC2A9B" w:rsidRDefault="00CC2A9B" w:rsidP="00F41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232036"/>
      <w:docPartObj>
        <w:docPartGallery w:val="Page Numbers (Bottom of Page)"/>
        <w:docPartUnique/>
      </w:docPartObj>
    </w:sdtPr>
    <w:sdtEndPr>
      <w:rPr>
        <w:noProof/>
      </w:rPr>
    </w:sdtEndPr>
    <w:sdtContent>
      <w:p w14:paraId="7C75053B" w14:textId="03171904" w:rsidR="00F41411" w:rsidRDefault="00F41411">
        <w:pPr>
          <w:pStyle w:val="Jalus"/>
          <w:jc w:val="center"/>
        </w:pPr>
        <w:r>
          <w:fldChar w:fldCharType="begin"/>
        </w:r>
        <w:r>
          <w:instrText xml:space="preserve"> PAGE   \* MERGEFORMAT </w:instrText>
        </w:r>
        <w:r>
          <w:fldChar w:fldCharType="separate"/>
        </w:r>
        <w:r w:rsidR="00966214">
          <w:rPr>
            <w:noProof/>
          </w:rPr>
          <w:t>2</w:t>
        </w:r>
        <w:r>
          <w:rPr>
            <w:noProof/>
          </w:rPr>
          <w:fldChar w:fldCharType="end"/>
        </w:r>
      </w:p>
    </w:sdtContent>
  </w:sdt>
  <w:p w14:paraId="3DDFB5ED" w14:textId="77777777" w:rsidR="00F41411" w:rsidRDefault="00F4141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76524" w14:textId="77777777" w:rsidR="00CC2A9B" w:rsidRDefault="00CC2A9B" w:rsidP="00F41411">
      <w:pPr>
        <w:spacing w:after="0" w:line="240" w:lineRule="auto"/>
      </w:pPr>
      <w:r>
        <w:separator/>
      </w:r>
    </w:p>
  </w:footnote>
  <w:footnote w:type="continuationSeparator" w:id="0">
    <w:p w14:paraId="213FBCF3" w14:textId="77777777" w:rsidR="00CC2A9B" w:rsidRDefault="00CC2A9B" w:rsidP="00F41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D5BD3"/>
    <w:multiLevelType w:val="hybridMultilevel"/>
    <w:tmpl w:val="6FE8AB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860E16"/>
    <w:multiLevelType w:val="hybridMultilevel"/>
    <w:tmpl w:val="81483D3E"/>
    <w:lvl w:ilvl="0" w:tplc="E424F7C6">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62D401D"/>
    <w:multiLevelType w:val="hybridMultilevel"/>
    <w:tmpl w:val="94AC0E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0774AB"/>
    <w:multiLevelType w:val="hybridMultilevel"/>
    <w:tmpl w:val="7CD0B5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C114E9"/>
    <w:multiLevelType w:val="hybridMultilevel"/>
    <w:tmpl w:val="E144B2AA"/>
    <w:lvl w:ilvl="0" w:tplc="2084CF3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90E079D"/>
    <w:multiLevelType w:val="hybridMultilevel"/>
    <w:tmpl w:val="309066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EA67F2D"/>
    <w:multiLevelType w:val="hybridMultilevel"/>
    <w:tmpl w:val="D4A8BD34"/>
    <w:lvl w:ilvl="0" w:tplc="79960A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19178BE"/>
    <w:multiLevelType w:val="hybridMultilevel"/>
    <w:tmpl w:val="3774E4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7F1479B"/>
    <w:multiLevelType w:val="hybridMultilevel"/>
    <w:tmpl w:val="3A4001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EC30842"/>
    <w:multiLevelType w:val="hybridMultilevel"/>
    <w:tmpl w:val="2ADED5FA"/>
    <w:lvl w:ilvl="0" w:tplc="B22CB7A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64D4AC1"/>
    <w:multiLevelType w:val="hybridMultilevel"/>
    <w:tmpl w:val="D2F47936"/>
    <w:lvl w:ilvl="0" w:tplc="719CEBF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9C137C6"/>
    <w:multiLevelType w:val="hybridMultilevel"/>
    <w:tmpl w:val="6F384C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ADC2B8F"/>
    <w:multiLevelType w:val="hybridMultilevel"/>
    <w:tmpl w:val="2F88D628"/>
    <w:lvl w:ilvl="0" w:tplc="A04624C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6824262">
    <w:abstractNumId w:val="1"/>
  </w:num>
  <w:num w:numId="2" w16cid:durableId="2081323912">
    <w:abstractNumId w:val="8"/>
  </w:num>
  <w:num w:numId="3" w16cid:durableId="1635602975">
    <w:abstractNumId w:val="11"/>
  </w:num>
  <w:num w:numId="4" w16cid:durableId="511064375">
    <w:abstractNumId w:val="2"/>
  </w:num>
  <w:num w:numId="5" w16cid:durableId="190068044">
    <w:abstractNumId w:val="5"/>
  </w:num>
  <w:num w:numId="6" w16cid:durableId="1675916254">
    <w:abstractNumId w:val="0"/>
  </w:num>
  <w:num w:numId="7" w16cid:durableId="606082568">
    <w:abstractNumId w:val="7"/>
  </w:num>
  <w:num w:numId="8" w16cid:durableId="1109474254">
    <w:abstractNumId w:val="12"/>
  </w:num>
  <w:num w:numId="9" w16cid:durableId="696079666">
    <w:abstractNumId w:val="3"/>
  </w:num>
  <w:num w:numId="10" w16cid:durableId="1077632442">
    <w:abstractNumId w:val="9"/>
  </w:num>
  <w:num w:numId="11" w16cid:durableId="1489592703">
    <w:abstractNumId w:val="10"/>
  </w:num>
  <w:num w:numId="12" w16cid:durableId="531573422">
    <w:abstractNumId w:val="6"/>
  </w:num>
  <w:num w:numId="13" w16cid:durableId="202115405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li Sandre">
    <w15:presenceInfo w15:providerId="AD" w15:userId="S::Aili.Sandre@just.ee::21c2fdd4-4be7-4997-be10-55426eb6f323"/>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ED6"/>
    <w:rsid w:val="00005E50"/>
    <w:rsid w:val="000142A4"/>
    <w:rsid w:val="0001587D"/>
    <w:rsid w:val="00027DB7"/>
    <w:rsid w:val="00054C29"/>
    <w:rsid w:val="000649DB"/>
    <w:rsid w:val="00070133"/>
    <w:rsid w:val="00081C63"/>
    <w:rsid w:val="00083385"/>
    <w:rsid w:val="000C0403"/>
    <w:rsid w:val="000E1CC2"/>
    <w:rsid w:val="000E54C7"/>
    <w:rsid w:val="000F0C87"/>
    <w:rsid w:val="000F309A"/>
    <w:rsid w:val="0010043C"/>
    <w:rsid w:val="00110DC2"/>
    <w:rsid w:val="00145C1B"/>
    <w:rsid w:val="00155629"/>
    <w:rsid w:val="00173ABE"/>
    <w:rsid w:val="00175352"/>
    <w:rsid w:val="00175B69"/>
    <w:rsid w:val="00193A36"/>
    <w:rsid w:val="00195532"/>
    <w:rsid w:val="001A0616"/>
    <w:rsid w:val="001A2110"/>
    <w:rsid w:val="001A38DF"/>
    <w:rsid w:val="001A6620"/>
    <w:rsid w:val="001B20B8"/>
    <w:rsid w:val="001C3C2E"/>
    <w:rsid w:val="001C5550"/>
    <w:rsid w:val="001D03B5"/>
    <w:rsid w:val="001D4C5E"/>
    <w:rsid w:val="001F4DC8"/>
    <w:rsid w:val="0021241A"/>
    <w:rsid w:val="0022038D"/>
    <w:rsid w:val="00220B5A"/>
    <w:rsid w:val="00233050"/>
    <w:rsid w:val="002450BD"/>
    <w:rsid w:val="0025310A"/>
    <w:rsid w:val="00255664"/>
    <w:rsid w:val="00255845"/>
    <w:rsid w:val="0025595E"/>
    <w:rsid w:val="00255F97"/>
    <w:rsid w:val="00263742"/>
    <w:rsid w:val="00264B9C"/>
    <w:rsid w:val="0027486E"/>
    <w:rsid w:val="002922B1"/>
    <w:rsid w:val="002A0FA7"/>
    <w:rsid w:val="002A3200"/>
    <w:rsid w:val="002B281F"/>
    <w:rsid w:val="002B53FA"/>
    <w:rsid w:val="002C2EE7"/>
    <w:rsid w:val="002C4649"/>
    <w:rsid w:val="002E1662"/>
    <w:rsid w:val="002E49B0"/>
    <w:rsid w:val="00341B01"/>
    <w:rsid w:val="003431E1"/>
    <w:rsid w:val="0035198B"/>
    <w:rsid w:val="0035716A"/>
    <w:rsid w:val="00361210"/>
    <w:rsid w:val="00365297"/>
    <w:rsid w:val="003843E4"/>
    <w:rsid w:val="003845C8"/>
    <w:rsid w:val="00387ED6"/>
    <w:rsid w:val="003C5472"/>
    <w:rsid w:val="003C5945"/>
    <w:rsid w:val="003E164D"/>
    <w:rsid w:val="003E4EAD"/>
    <w:rsid w:val="003E50CA"/>
    <w:rsid w:val="003E597E"/>
    <w:rsid w:val="003F26CF"/>
    <w:rsid w:val="00400A07"/>
    <w:rsid w:val="004059DF"/>
    <w:rsid w:val="004168E3"/>
    <w:rsid w:val="004222F4"/>
    <w:rsid w:val="004239DB"/>
    <w:rsid w:val="0043271F"/>
    <w:rsid w:val="00437A47"/>
    <w:rsid w:val="004643E2"/>
    <w:rsid w:val="00467A7F"/>
    <w:rsid w:val="00471868"/>
    <w:rsid w:val="00485E34"/>
    <w:rsid w:val="004A6207"/>
    <w:rsid w:val="004A63BA"/>
    <w:rsid w:val="004A6756"/>
    <w:rsid w:val="004C30F2"/>
    <w:rsid w:val="004D5117"/>
    <w:rsid w:val="004D58AB"/>
    <w:rsid w:val="004F2DEB"/>
    <w:rsid w:val="004F3C3F"/>
    <w:rsid w:val="004F77D5"/>
    <w:rsid w:val="00500AA9"/>
    <w:rsid w:val="00520015"/>
    <w:rsid w:val="00524DC5"/>
    <w:rsid w:val="00530956"/>
    <w:rsid w:val="0053161E"/>
    <w:rsid w:val="00573A35"/>
    <w:rsid w:val="00584A0F"/>
    <w:rsid w:val="005A08D6"/>
    <w:rsid w:val="005C7555"/>
    <w:rsid w:val="005D0FD6"/>
    <w:rsid w:val="005E01AF"/>
    <w:rsid w:val="005E1A15"/>
    <w:rsid w:val="005E43E1"/>
    <w:rsid w:val="005F3F7F"/>
    <w:rsid w:val="0061394E"/>
    <w:rsid w:val="00616481"/>
    <w:rsid w:val="006217A1"/>
    <w:rsid w:val="00625184"/>
    <w:rsid w:val="00631C86"/>
    <w:rsid w:val="00633F94"/>
    <w:rsid w:val="00676089"/>
    <w:rsid w:val="00677D81"/>
    <w:rsid w:val="006978C0"/>
    <w:rsid w:val="006B69FE"/>
    <w:rsid w:val="006F5F7F"/>
    <w:rsid w:val="007139F4"/>
    <w:rsid w:val="00730D7E"/>
    <w:rsid w:val="00750CB3"/>
    <w:rsid w:val="007608B9"/>
    <w:rsid w:val="00766C6C"/>
    <w:rsid w:val="0078697D"/>
    <w:rsid w:val="0079015A"/>
    <w:rsid w:val="007903FA"/>
    <w:rsid w:val="007F0CB5"/>
    <w:rsid w:val="007F1A8A"/>
    <w:rsid w:val="00810D4B"/>
    <w:rsid w:val="00817BEC"/>
    <w:rsid w:val="00823878"/>
    <w:rsid w:val="008258C2"/>
    <w:rsid w:val="00827E21"/>
    <w:rsid w:val="00832751"/>
    <w:rsid w:val="008455FC"/>
    <w:rsid w:val="00845DD8"/>
    <w:rsid w:val="0087005D"/>
    <w:rsid w:val="008974B5"/>
    <w:rsid w:val="008A5C81"/>
    <w:rsid w:val="008A5FEC"/>
    <w:rsid w:val="008A7F7B"/>
    <w:rsid w:val="008F0454"/>
    <w:rsid w:val="0092043D"/>
    <w:rsid w:val="00921C18"/>
    <w:rsid w:val="0093114F"/>
    <w:rsid w:val="0093149E"/>
    <w:rsid w:val="00932382"/>
    <w:rsid w:val="00935C27"/>
    <w:rsid w:val="00936403"/>
    <w:rsid w:val="009448E1"/>
    <w:rsid w:val="00946B6B"/>
    <w:rsid w:val="00954607"/>
    <w:rsid w:val="00963495"/>
    <w:rsid w:val="00966214"/>
    <w:rsid w:val="00994A40"/>
    <w:rsid w:val="00994C85"/>
    <w:rsid w:val="00995518"/>
    <w:rsid w:val="009955D3"/>
    <w:rsid w:val="009A0DFE"/>
    <w:rsid w:val="009D414F"/>
    <w:rsid w:val="009E4711"/>
    <w:rsid w:val="00A01963"/>
    <w:rsid w:val="00A17851"/>
    <w:rsid w:val="00A22CB0"/>
    <w:rsid w:val="00A27BEC"/>
    <w:rsid w:val="00A3257E"/>
    <w:rsid w:val="00A40B91"/>
    <w:rsid w:val="00A4414E"/>
    <w:rsid w:val="00A706A7"/>
    <w:rsid w:val="00A74966"/>
    <w:rsid w:val="00A7756B"/>
    <w:rsid w:val="00A853D1"/>
    <w:rsid w:val="00A97756"/>
    <w:rsid w:val="00AA0E7A"/>
    <w:rsid w:val="00AB1D72"/>
    <w:rsid w:val="00AE4418"/>
    <w:rsid w:val="00B13D65"/>
    <w:rsid w:val="00B230B5"/>
    <w:rsid w:val="00B4024A"/>
    <w:rsid w:val="00B40695"/>
    <w:rsid w:val="00B51B8B"/>
    <w:rsid w:val="00B52609"/>
    <w:rsid w:val="00B57051"/>
    <w:rsid w:val="00B77DC4"/>
    <w:rsid w:val="00B97D15"/>
    <w:rsid w:val="00BA2D6E"/>
    <w:rsid w:val="00BC5459"/>
    <w:rsid w:val="00BD3C1A"/>
    <w:rsid w:val="00BF57BB"/>
    <w:rsid w:val="00C31C53"/>
    <w:rsid w:val="00C52780"/>
    <w:rsid w:val="00C57045"/>
    <w:rsid w:val="00C84A2D"/>
    <w:rsid w:val="00CA5B36"/>
    <w:rsid w:val="00CB4FEF"/>
    <w:rsid w:val="00CC2A9B"/>
    <w:rsid w:val="00CC506B"/>
    <w:rsid w:val="00CC6FF4"/>
    <w:rsid w:val="00CD0506"/>
    <w:rsid w:val="00CD3F30"/>
    <w:rsid w:val="00CE5913"/>
    <w:rsid w:val="00CF33C4"/>
    <w:rsid w:val="00CF488B"/>
    <w:rsid w:val="00CF57D4"/>
    <w:rsid w:val="00CF609A"/>
    <w:rsid w:val="00D2468E"/>
    <w:rsid w:val="00D2632C"/>
    <w:rsid w:val="00D32F8F"/>
    <w:rsid w:val="00D37C28"/>
    <w:rsid w:val="00D422D9"/>
    <w:rsid w:val="00D7047A"/>
    <w:rsid w:val="00D77F1E"/>
    <w:rsid w:val="00D840A0"/>
    <w:rsid w:val="00D95FB4"/>
    <w:rsid w:val="00DC6835"/>
    <w:rsid w:val="00DE6891"/>
    <w:rsid w:val="00E338B6"/>
    <w:rsid w:val="00E507C1"/>
    <w:rsid w:val="00E53939"/>
    <w:rsid w:val="00E74A13"/>
    <w:rsid w:val="00E9297C"/>
    <w:rsid w:val="00E96D80"/>
    <w:rsid w:val="00EA4A96"/>
    <w:rsid w:val="00EA5175"/>
    <w:rsid w:val="00EA57BD"/>
    <w:rsid w:val="00EB52F1"/>
    <w:rsid w:val="00ED3186"/>
    <w:rsid w:val="00EE1AE6"/>
    <w:rsid w:val="00EE2826"/>
    <w:rsid w:val="00EE5F5D"/>
    <w:rsid w:val="00EF569B"/>
    <w:rsid w:val="00F05C2E"/>
    <w:rsid w:val="00F27760"/>
    <w:rsid w:val="00F41411"/>
    <w:rsid w:val="00F4220C"/>
    <w:rsid w:val="00FA1291"/>
    <w:rsid w:val="00FB7553"/>
    <w:rsid w:val="00FC36F4"/>
    <w:rsid w:val="00FC6C7F"/>
    <w:rsid w:val="00FD0567"/>
    <w:rsid w:val="00FD7092"/>
    <w:rsid w:val="00FF31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6138"/>
  <w15:chartTrackingRefBased/>
  <w15:docId w15:val="{47C9591A-DB13-4B37-AF98-E112D486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A2110"/>
    <w:pPr>
      <w:ind w:left="720"/>
      <w:contextualSpacing/>
    </w:pPr>
  </w:style>
  <w:style w:type="paragraph" w:styleId="Jutumullitekst">
    <w:name w:val="Balloon Text"/>
    <w:basedOn w:val="Normaallaad"/>
    <w:link w:val="JutumullitekstMrk"/>
    <w:uiPriority w:val="99"/>
    <w:semiHidden/>
    <w:unhideWhenUsed/>
    <w:rsid w:val="00EA517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A5175"/>
    <w:rPr>
      <w:rFonts w:ascii="Segoe UI" w:hAnsi="Segoe UI" w:cs="Segoe UI"/>
      <w:sz w:val="18"/>
      <w:szCs w:val="18"/>
    </w:rPr>
  </w:style>
  <w:style w:type="character" w:styleId="Kommentaariviide">
    <w:name w:val="annotation reference"/>
    <w:basedOn w:val="Liguvaikefont"/>
    <w:uiPriority w:val="99"/>
    <w:semiHidden/>
    <w:unhideWhenUsed/>
    <w:rsid w:val="006B69FE"/>
    <w:rPr>
      <w:sz w:val="16"/>
      <w:szCs w:val="16"/>
    </w:rPr>
  </w:style>
  <w:style w:type="paragraph" w:styleId="Kommentaaritekst">
    <w:name w:val="annotation text"/>
    <w:basedOn w:val="Normaallaad"/>
    <w:link w:val="KommentaaritekstMrk"/>
    <w:uiPriority w:val="99"/>
    <w:unhideWhenUsed/>
    <w:rsid w:val="006B69FE"/>
    <w:pPr>
      <w:spacing w:line="240" w:lineRule="auto"/>
    </w:pPr>
    <w:rPr>
      <w:sz w:val="20"/>
      <w:szCs w:val="20"/>
    </w:rPr>
  </w:style>
  <w:style w:type="character" w:customStyle="1" w:styleId="KommentaaritekstMrk">
    <w:name w:val="Kommentaari tekst Märk"/>
    <w:basedOn w:val="Liguvaikefont"/>
    <w:link w:val="Kommentaaritekst"/>
    <w:uiPriority w:val="99"/>
    <w:rsid w:val="006B69FE"/>
    <w:rPr>
      <w:sz w:val="20"/>
      <w:szCs w:val="20"/>
    </w:rPr>
  </w:style>
  <w:style w:type="paragraph" w:styleId="Kommentaariteema">
    <w:name w:val="annotation subject"/>
    <w:basedOn w:val="Kommentaaritekst"/>
    <w:next w:val="Kommentaaritekst"/>
    <w:link w:val="KommentaariteemaMrk"/>
    <w:uiPriority w:val="99"/>
    <w:semiHidden/>
    <w:unhideWhenUsed/>
    <w:rsid w:val="006B69FE"/>
    <w:rPr>
      <w:b/>
      <w:bCs/>
    </w:rPr>
  </w:style>
  <w:style w:type="character" w:customStyle="1" w:styleId="KommentaariteemaMrk">
    <w:name w:val="Kommentaari teema Märk"/>
    <w:basedOn w:val="KommentaaritekstMrk"/>
    <w:link w:val="Kommentaariteema"/>
    <w:uiPriority w:val="99"/>
    <w:semiHidden/>
    <w:rsid w:val="006B69FE"/>
    <w:rPr>
      <w:b/>
      <w:bCs/>
      <w:sz w:val="20"/>
      <w:szCs w:val="20"/>
    </w:rPr>
  </w:style>
  <w:style w:type="paragraph" w:styleId="Pis">
    <w:name w:val="header"/>
    <w:basedOn w:val="Normaallaad"/>
    <w:link w:val="PisMrk"/>
    <w:uiPriority w:val="99"/>
    <w:unhideWhenUsed/>
    <w:rsid w:val="00F41411"/>
    <w:pPr>
      <w:tabs>
        <w:tab w:val="center" w:pos="4536"/>
        <w:tab w:val="right" w:pos="9072"/>
      </w:tabs>
      <w:spacing w:after="0" w:line="240" w:lineRule="auto"/>
    </w:pPr>
  </w:style>
  <w:style w:type="character" w:customStyle="1" w:styleId="PisMrk">
    <w:name w:val="Päis Märk"/>
    <w:basedOn w:val="Liguvaikefont"/>
    <w:link w:val="Pis"/>
    <w:uiPriority w:val="99"/>
    <w:rsid w:val="00F41411"/>
  </w:style>
  <w:style w:type="paragraph" w:styleId="Jalus">
    <w:name w:val="footer"/>
    <w:basedOn w:val="Normaallaad"/>
    <w:link w:val="JalusMrk"/>
    <w:uiPriority w:val="99"/>
    <w:unhideWhenUsed/>
    <w:rsid w:val="00F41411"/>
    <w:pPr>
      <w:tabs>
        <w:tab w:val="center" w:pos="4536"/>
        <w:tab w:val="right" w:pos="9072"/>
      </w:tabs>
      <w:spacing w:after="0" w:line="240" w:lineRule="auto"/>
    </w:pPr>
  </w:style>
  <w:style w:type="character" w:customStyle="1" w:styleId="JalusMrk">
    <w:name w:val="Jalus Märk"/>
    <w:basedOn w:val="Liguvaikefont"/>
    <w:link w:val="Jalus"/>
    <w:uiPriority w:val="99"/>
    <w:rsid w:val="00F41411"/>
  </w:style>
  <w:style w:type="paragraph" w:styleId="Redaktsioon">
    <w:name w:val="Revision"/>
    <w:hidden/>
    <w:uiPriority w:val="99"/>
    <w:semiHidden/>
    <w:rsid w:val="009311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8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5</Pages>
  <Words>1745</Words>
  <Characters>10127</Characters>
  <Application>Microsoft Office Word</Application>
  <DocSecurity>0</DocSecurity>
  <Lines>84</Lines>
  <Paragraphs>23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Vaher</dc:creator>
  <cp:keywords/>
  <dc:description/>
  <cp:lastModifiedBy>Mari Käbi</cp:lastModifiedBy>
  <cp:revision>8</cp:revision>
  <cp:lastPrinted>2024-02-21T14:08:00Z</cp:lastPrinted>
  <dcterms:created xsi:type="dcterms:W3CDTF">2024-07-25T07:28:00Z</dcterms:created>
  <dcterms:modified xsi:type="dcterms:W3CDTF">2024-08-02T09:28:00Z</dcterms:modified>
</cp:coreProperties>
</file>